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E62" w:rsidRPr="007F1E62" w:rsidRDefault="007F1E62" w:rsidP="007F1E62">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8"/>
          <w:szCs w:val="39"/>
          <w:lang w:eastAsia="ru-RU"/>
        </w:rPr>
      </w:pPr>
      <w:r w:rsidRPr="007F1E62">
        <w:rPr>
          <w:rFonts w:ascii="Times New Roman" w:eastAsia="Times New Roman" w:hAnsi="Times New Roman" w:cs="Times New Roman"/>
          <w:b/>
          <w:bCs/>
          <w:color w:val="1E2120"/>
          <w:sz w:val="28"/>
          <w:szCs w:val="39"/>
          <w:lang w:eastAsia="ru-RU"/>
        </w:rPr>
        <w:t>Должностная инструкция</w:t>
      </w:r>
      <w:r w:rsidRPr="007F1E62">
        <w:rPr>
          <w:rFonts w:ascii="Times New Roman" w:eastAsia="Times New Roman" w:hAnsi="Times New Roman" w:cs="Times New Roman"/>
          <w:b/>
          <w:bCs/>
          <w:color w:val="1E2120"/>
          <w:sz w:val="28"/>
          <w:szCs w:val="39"/>
          <w:lang w:eastAsia="ru-RU"/>
        </w:rPr>
        <w:br/>
        <w:t xml:space="preserve">учителя информатики по </w:t>
      </w:r>
      <w:proofErr w:type="spellStart"/>
      <w:r w:rsidRPr="007F1E62">
        <w:rPr>
          <w:rFonts w:ascii="Times New Roman" w:eastAsia="Times New Roman" w:hAnsi="Times New Roman" w:cs="Times New Roman"/>
          <w:b/>
          <w:bCs/>
          <w:color w:val="1E2120"/>
          <w:sz w:val="28"/>
          <w:szCs w:val="39"/>
          <w:lang w:eastAsia="ru-RU"/>
        </w:rPr>
        <w:t>профстандарту</w:t>
      </w:r>
      <w:bookmarkStart w:id="0" w:name="_GoBack"/>
      <w:bookmarkEnd w:id="0"/>
      <w:proofErr w:type="spellEnd"/>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0"/>
          <w:szCs w:val="27"/>
          <w:lang w:eastAsia="ru-RU"/>
        </w:rPr>
      </w:pPr>
      <w:r w:rsidRPr="007F1E62">
        <w:rPr>
          <w:rFonts w:ascii="Times New Roman" w:eastAsia="Times New Roman" w:hAnsi="Times New Roman" w:cs="Times New Roman"/>
          <w:color w:val="1E2120"/>
          <w:sz w:val="20"/>
          <w:szCs w:val="27"/>
          <w:lang w:eastAsia="ru-RU"/>
        </w:rPr>
        <w:t> </w:t>
      </w:r>
    </w:p>
    <w:p w:rsidR="007F1E62" w:rsidRPr="007F1E62" w:rsidRDefault="007F1E62" w:rsidP="007F1E62">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F1E62">
        <w:rPr>
          <w:rFonts w:ascii="Times New Roman" w:eastAsia="Times New Roman" w:hAnsi="Times New Roman" w:cs="Times New Roman"/>
          <w:b/>
          <w:bCs/>
          <w:color w:val="1E2120"/>
          <w:sz w:val="30"/>
          <w:szCs w:val="30"/>
          <w:lang w:eastAsia="ru-RU"/>
        </w:rPr>
        <w:t>1. Общие положения</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1.1. Настоящая </w:t>
      </w:r>
      <w:r w:rsidRPr="007F1E62">
        <w:rPr>
          <w:rFonts w:ascii="inherit" w:eastAsia="Times New Roman" w:hAnsi="inherit" w:cs="Times New Roman"/>
          <w:b/>
          <w:bCs/>
          <w:color w:val="1E2120"/>
          <w:sz w:val="27"/>
          <w:szCs w:val="27"/>
          <w:bdr w:val="none" w:sz="0" w:space="0" w:color="auto" w:frame="1"/>
          <w:lang w:eastAsia="ru-RU"/>
        </w:rPr>
        <w:t>должностная инструкция учителя информатики</w:t>
      </w:r>
      <w:r w:rsidRPr="007F1E62">
        <w:rPr>
          <w:rFonts w:ascii="Times New Roman" w:eastAsia="Times New Roman" w:hAnsi="Times New Roman" w:cs="Times New Roman"/>
          <w:color w:val="1E2120"/>
          <w:sz w:val="27"/>
          <w:szCs w:val="27"/>
          <w:lang w:eastAsia="ru-RU"/>
        </w:rPr>
        <w:t> в школе разработана на основе </w:t>
      </w:r>
      <w:r w:rsidRPr="007F1E62">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7F1E62">
        <w:rPr>
          <w:rFonts w:ascii="Times New Roman" w:eastAsia="Times New Roman" w:hAnsi="Times New Roman" w:cs="Times New Roman"/>
          <w:color w:val="1E2120"/>
          <w:sz w:val="27"/>
          <w:szCs w:val="27"/>
          <w:lang w:eastAsia="ru-RU"/>
        </w:rPr>
        <w:t xml:space="preserve"> (педагогическая деятельность в сфере дошкольного, начального общего, основного общего, среднего общего образования)» с изменениями от 5 августа 2016 года, в соответствии с ФЗ №273 от 29.12.2012г «Об образовании в Российской Федерации» в редакции от 25 июля 2022 года; ФГОС ООО, утвержденного соответственно Приказом </w:t>
      </w:r>
      <w:proofErr w:type="spellStart"/>
      <w:r w:rsidRPr="007F1E62">
        <w:rPr>
          <w:rFonts w:ascii="Times New Roman" w:eastAsia="Times New Roman" w:hAnsi="Times New Roman" w:cs="Times New Roman"/>
          <w:color w:val="1E2120"/>
          <w:sz w:val="27"/>
          <w:szCs w:val="27"/>
          <w:lang w:eastAsia="ru-RU"/>
        </w:rPr>
        <w:t>Минпросвещения</w:t>
      </w:r>
      <w:proofErr w:type="spellEnd"/>
      <w:r w:rsidRPr="007F1E62">
        <w:rPr>
          <w:rFonts w:ascii="Times New Roman" w:eastAsia="Times New Roman" w:hAnsi="Times New Roman" w:cs="Times New Roman"/>
          <w:color w:val="1E2120"/>
          <w:sz w:val="27"/>
          <w:szCs w:val="27"/>
          <w:lang w:eastAsia="ru-RU"/>
        </w:rPr>
        <w:t xml:space="preserve"> России №287 от 31 мая 2021 года и ФГОС СОО, утвержденного Приказом </w:t>
      </w:r>
      <w:proofErr w:type="spellStart"/>
      <w:r w:rsidRPr="007F1E62">
        <w:rPr>
          <w:rFonts w:ascii="Times New Roman" w:eastAsia="Times New Roman" w:hAnsi="Times New Roman" w:cs="Times New Roman"/>
          <w:color w:val="1E2120"/>
          <w:sz w:val="27"/>
          <w:szCs w:val="27"/>
          <w:lang w:eastAsia="ru-RU"/>
        </w:rPr>
        <w:t>Минобрнауки</w:t>
      </w:r>
      <w:proofErr w:type="spellEnd"/>
      <w:r w:rsidRPr="007F1E62">
        <w:rPr>
          <w:rFonts w:ascii="Times New Roman" w:eastAsia="Times New Roman" w:hAnsi="Times New Roman" w:cs="Times New Roman"/>
          <w:color w:val="1E2120"/>
          <w:sz w:val="27"/>
          <w:szCs w:val="27"/>
          <w:lang w:eastAsia="ru-RU"/>
        </w:rPr>
        <w:t xml:space="preserve"> России №413 от 17.05.2012г в редакции от 11.12.2020 года;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7F1E62">
        <w:rPr>
          <w:rFonts w:ascii="Times New Roman" w:eastAsia="Times New Roman" w:hAnsi="Times New Roman" w:cs="Times New Roman"/>
          <w:color w:val="1E2120"/>
          <w:sz w:val="27"/>
          <w:szCs w:val="27"/>
          <w:lang w:eastAsia="ru-RU"/>
        </w:rPr>
        <w:br/>
        <w:t xml:space="preserve">1.2. Данная должностная инструкция определяет перечень трудовых функций и обязанностей учителя информатики в соответствии с </w:t>
      </w:r>
      <w:proofErr w:type="spellStart"/>
      <w:r w:rsidRPr="007F1E62">
        <w:rPr>
          <w:rFonts w:ascii="Times New Roman" w:eastAsia="Times New Roman" w:hAnsi="Times New Roman" w:cs="Times New Roman"/>
          <w:color w:val="1E2120"/>
          <w:sz w:val="27"/>
          <w:szCs w:val="27"/>
          <w:lang w:eastAsia="ru-RU"/>
        </w:rPr>
        <w:t>Профстандартом</w:t>
      </w:r>
      <w:proofErr w:type="spellEnd"/>
      <w:r w:rsidRPr="007F1E62">
        <w:rPr>
          <w:rFonts w:ascii="Times New Roman" w:eastAsia="Times New Roman" w:hAnsi="Times New Roman" w:cs="Times New Roman"/>
          <w:color w:val="1E2120"/>
          <w:sz w:val="27"/>
          <w:szCs w:val="27"/>
          <w:lang w:eastAsia="ru-RU"/>
        </w:rPr>
        <w:t>, а также его права, ответственность и взаимоотношения по должности в коллективе общеобразовательной организации.</w:t>
      </w:r>
      <w:r w:rsidRPr="007F1E62">
        <w:rPr>
          <w:rFonts w:ascii="Times New Roman" w:eastAsia="Times New Roman" w:hAnsi="Times New Roman" w:cs="Times New Roman"/>
          <w:color w:val="1E2120"/>
          <w:sz w:val="27"/>
          <w:szCs w:val="27"/>
          <w:lang w:eastAsia="ru-RU"/>
        </w:rPr>
        <w:br/>
        <w:t>1.3. Учитель информатики назначается и освобождается от должности приказом директора общеобразовательной организации.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7F1E62">
        <w:rPr>
          <w:rFonts w:ascii="Times New Roman" w:eastAsia="Times New Roman" w:hAnsi="Times New Roman" w:cs="Times New Roman"/>
          <w:color w:val="1E2120"/>
          <w:sz w:val="27"/>
          <w:szCs w:val="27"/>
          <w:lang w:eastAsia="ru-RU"/>
        </w:rPr>
        <w:br/>
        <w:t>1.4. Учитель информатики относится к категории специалистов, непосредственно подчиняется заместителю директора по учебно-воспитательной работе.</w:t>
      </w:r>
      <w:r w:rsidRPr="007F1E62">
        <w:rPr>
          <w:rFonts w:ascii="Times New Roman" w:eastAsia="Times New Roman" w:hAnsi="Times New Roman" w:cs="Times New Roman"/>
          <w:color w:val="1E2120"/>
          <w:sz w:val="27"/>
          <w:szCs w:val="27"/>
          <w:lang w:eastAsia="ru-RU"/>
        </w:rPr>
        <w:br/>
        <w:t>1.5. </w:t>
      </w:r>
      <w:ins w:id="1" w:author="Unknown">
        <w:r w:rsidRPr="007F1E62">
          <w:rPr>
            <w:rFonts w:ascii="Times New Roman" w:eastAsia="Times New Roman" w:hAnsi="Times New Roman" w:cs="Times New Roman"/>
            <w:color w:val="1E2120"/>
            <w:sz w:val="27"/>
            <w:szCs w:val="27"/>
            <w:u w:val="single"/>
            <w:bdr w:val="none" w:sz="0" w:space="0" w:color="auto" w:frame="1"/>
            <w:lang w:eastAsia="ru-RU"/>
          </w:rPr>
          <w:t>На должность учителя информатики принимается лицо:</w:t>
        </w:r>
      </w:ins>
    </w:p>
    <w:p w:rsidR="007F1E62" w:rsidRPr="007F1E62" w:rsidRDefault="007F1E62" w:rsidP="007F1E62">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«Информатика»,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7F1E62" w:rsidRPr="007F1E62" w:rsidRDefault="007F1E62" w:rsidP="007F1E62">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без предъявления требований к стажу работы;</w:t>
      </w:r>
    </w:p>
    <w:p w:rsidR="007F1E62" w:rsidRPr="007F1E62" w:rsidRDefault="007F1E62" w:rsidP="007F1E62">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соответствующее требованиям, касающимся прохождения предварительного (при поступлении на работу) и периодических медицинских осмотров, </w:t>
      </w:r>
      <w:r w:rsidRPr="007F1E62">
        <w:rPr>
          <w:rFonts w:ascii="Times New Roman" w:eastAsia="Times New Roman" w:hAnsi="Times New Roman" w:cs="Times New Roman"/>
          <w:color w:val="1E2120"/>
          <w:sz w:val="27"/>
          <w:szCs w:val="27"/>
          <w:lang w:eastAsia="ru-RU"/>
        </w:rPr>
        <w:lastRenderedPageBreak/>
        <w:t>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7F1E62" w:rsidRPr="007F1E62" w:rsidRDefault="007F1E62" w:rsidP="007F1E62">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1.6. В своей деятельности учитель информатики руководствуется должностной инструкцией, составленной в соответствии с </w:t>
      </w:r>
      <w:proofErr w:type="spellStart"/>
      <w:r w:rsidRPr="007F1E62">
        <w:rPr>
          <w:rFonts w:ascii="Times New Roman" w:eastAsia="Times New Roman" w:hAnsi="Times New Roman" w:cs="Times New Roman"/>
          <w:color w:val="1E2120"/>
          <w:sz w:val="27"/>
          <w:szCs w:val="27"/>
          <w:lang w:eastAsia="ru-RU"/>
        </w:rPr>
        <w:t>Профстандартом</w:t>
      </w:r>
      <w:proofErr w:type="spellEnd"/>
      <w:r w:rsidRPr="007F1E62">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образовательных организаций.</w:t>
      </w:r>
      <w:r w:rsidRPr="007F1E62">
        <w:rPr>
          <w:rFonts w:ascii="Times New Roman" w:eastAsia="Times New Roman" w:hAnsi="Times New Roman" w:cs="Times New Roman"/>
          <w:color w:val="1E2120"/>
          <w:sz w:val="27"/>
          <w:szCs w:val="27"/>
          <w:lang w:eastAsia="ru-RU"/>
        </w:rPr>
        <w:br/>
      </w:r>
      <w:ins w:id="2" w:author="Unknown">
        <w:r w:rsidRPr="007F1E62">
          <w:rPr>
            <w:rFonts w:ascii="Times New Roman" w:eastAsia="Times New Roman" w:hAnsi="Times New Roman" w:cs="Times New Roman"/>
            <w:color w:val="1E2120"/>
            <w:sz w:val="27"/>
            <w:szCs w:val="27"/>
            <w:u w:val="single"/>
            <w:bdr w:val="none" w:sz="0" w:space="0" w:color="auto" w:frame="1"/>
            <w:lang w:eastAsia="ru-RU"/>
          </w:rPr>
          <w:t>Также, педагог школы руководствуется:</w:t>
        </w:r>
      </w:ins>
    </w:p>
    <w:p w:rsidR="007F1E62" w:rsidRPr="007F1E62"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7F1E62" w:rsidRPr="007F1E62"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требованиями ФГОС основного общего образования и среднего общего образования, рекомендациями по их применению в школе;</w:t>
      </w:r>
    </w:p>
    <w:p w:rsidR="007F1E62" w:rsidRPr="007F1E62"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7F1E62" w:rsidRPr="007F1E62"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7F1E62" w:rsidRPr="007F1E62"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7F1E62" w:rsidRPr="007F1E62"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7F1E62" w:rsidRPr="007F1E62"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7F1E62" w:rsidRPr="007F1E62"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7F1E62" w:rsidRPr="007F1E62"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hyperlink r:id="rId5" w:tgtFrame="_blank" w:history="1">
        <w:r w:rsidRPr="007F1E62">
          <w:rPr>
            <w:rFonts w:ascii="Arial" w:eastAsia="Times New Roman" w:hAnsi="Arial" w:cs="Arial"/>
            <w:color w:val="047EB6"/>
            <w:sz w:val="27"/>
            <w:szCs w:val="27"/>
            <w:u w:val="single"/>
            <w:bdr w:val="none" w:sz="0" w:space="0" w:color="auto" w:frame="1"/>
            <w:lang w:eastAsia="ru-RU"/>
          </w:rPr>
          <w:t>инструкцией по охране труда для учителя информатики</w:t>
        </w:r>
      </w:hyperlink>
      <w:r w:rsidRPr="007F1E62">
        <w:rPr>
          <w:rFonts w:ascii="Times New Roman" w:eastAsia="Times New Roman" w:hAnsi="Times New Roman" w:cs="Times New Roman"/>
          <w:color w:val="1E2120"/>
          <w:sz w:val="27"/>
          <w:szCs w:val="27"/>
          <w:lang w:eastAsia="ru-RU"/>
        </w:rPr>
        <w:t>;</w:t>
      </w:r>
    </w:p>
    <w:p w:rsidR="007F1E62" w:rsidRPr="007F1E62"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7F1E62" w:rsidRPr="007F1E62"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Конвенцией ООН о правах ребенка.</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1.7. </w:t>
      </w:r>
      <w:ins w:id="3" w:author="Unknown">
        <w:r w:rsidRPr="007F1E62">
          <w:rPr>
            <w:rFonts w:ascii="Times New Roman" w:eastAsia="Times New Roman" w:hAnsi="Times New Roman" w:cs="Times New Roman"/>
            <w:color w:val="1E2120"/>
            <w:sz w:val="27"/>
            <w:szCs w:val="27"/>
            <w:u w:val="single"/>
            <w:bdr w:val="none" w:sz="0" w:space="0" w:color="auto" w:frame="1"/>
            <w:lang w:eastAsia="ru-RU"/>
          </w:rPr>
          <w:t>Учитель информатики должен знать:</w:t>
        </w:r>
      </w:ins>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w:t>
      </w:r>
      <w:r w:rsidRPr="007F1E62">
        <w:rPr>
          <w:rFonts w:ascii="Times New Roman" w:eastAsia="Times New Roman" w:hAnsi="Times New Roman" w:cs="Times New Roman"/>
          <w:color w:val="1E2120"/>
          <w:sz w:val="27"/>
          <w:szCs w:val="27"/>
          <w:lang w:eastAsia="ru-RU"/>
        </w:rPr>
        <w:lastRenderedPageBreak/>
        <w:t>Российской Федерации, нормативные документы по вопросам обучения и воспитания детей и молодежи, законодательство о правах ребенка;</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требованиями ФГОС основного общего образования и среднего общего образования к преподаванию информатики, рекомендации по внедрению Федерального государственного образовательного стандарта в общеобразовательной организации;</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преподаваемый предмет «Информатика» в пределах требований Федеральных государственных образовательных стандартов и образовательных программ основного и среднего общего образования, его истории и места в мировой культуре и науке;</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перспективные направления развития современной информатики;</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информатики, и их дидактические возможности;</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требования к оснащению и оборудованию учебных кабинетов информатики;</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7F1E62">
        <w:rPr>
          <w:rFonts w:ascii="Times New Roman" w:eastAsia="Times New Roman" w:hAnsi="Times New Roman" w:cs="Times New Roman"/>
          <w:color w:val="1E2120"/>
          <w:sz w:val="27"/>
          <w:szCs w:val="27"/>
          <w:lang w:eastAsia="ru-RU"/>
        </w:rPr>
        <w:t>компетентностного</w:t>
      </w:r>
      <w:proofErr w:type="spellEnd"/>
      <w:r w:rsidRPr="007F1E62">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образовательного учреждения;</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основные принципы </w:t>
      </w:r>
      <w:proofErr w:type="spellStart"/>
      <w:r w:rsidRPr="007F1E62">
        <w:rPr>
          <w:rFonts w:ascii="Times New Roman" w:eastAsia="Times New Roman" w:hAnsi="Times New Roman" w:cs="Times New Roman"/>
          <w:color w:val="1E2120"/>
          <w:sz w:val="27"/>
          <w:szCs w:val="27"/>
          <w:lang w:eastAsia="ru-RU"/>
        </w:rPr>
        <w:t>деятельностного</w:t>
      </w:r>
      <w:proofErr w:type="spellEnd"/>
      <w:r w:rsidRPr="007F1E62">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рабочую программу и методику обучения информатике;</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программы и учебники по информатике, отвечающие положениям Федерального государственного образовательного стандарта (ФГОС) основного общего и среднего общего образования;</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теорию и методику преподавания информатики;</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lastRenderedPageBreak/>
        <w:t>законы развития личности и проявления личностных свойств, психологические законы периодизации и кризисов развития;</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теорию и технологии учета </w:t>
      </w:r>
      <w:proofErr w:type="gramStart"/>
      <w:r w:rsidRPr="007F1E62">
        <w:rPr>
          <w:rFonts w:ascii="Times New Roman" w:eastAsia="Times New Roman" w:hAnsi="Times New Roman" w:cs="Times New Roman"/>
          <w:color w:val="1E2120"/>
          <w:sz w:val="27"/>
          <w:szCs w:val="27"/>
          <w:lang w:eastAsia="ru-RU"/>
        </w:rPr>
        <w:t>возрастных особенностей</w:t>
      </w:r>
      <w:proofErr w:type="gramEnd"/>
      <w:r w:rsidRPr="007F1E62">
        <w:rPr>
          <w:rFonts w:ascii="Times New Roman" w:eastAsia="Times New Roman" w:hAnsi="Times New Roman" w:cs="Times New Roman"/>
          <w:color w:val="1E2120"/>
          <w:sz w:val="27"/>
          <w:szCs w:val="27"/>
          <w:lang w:eastAsia="ru-RU"/>
        </w:rPr>
        <w:t xml:space="preserve"> обучающихся;</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социально-психологические особенности и закономерности развития детско-взрослых сообществ;</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основы </w:t>
      </w:r>
      <w:proofErr w:type="spellStart"/>
      <w:r w:rsidRPr="007F1E62">
        <w:rPr>
          <w:rFonts w:ascii="Times New Roman" w:eastAsia="Times New Roman" w:hAnsi="Times New Roman" w:cs="Times New Roman"/>
          <w:color w:val="1E2120"/>
          <w:sz w:val="27"/>
          <w:szCs w:val="27"/>
          <w:lang w:eastAsia="ru-RU"/>
        </w:rPr>
        <w:t>психодидактики</w:t>
      </w:r>
      <w:proofErr w:type="spellEnd"/>
      <w:r w:rsidRPr="007F1E62">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основы экологии, экономики, социологии;</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7F1E62" w:rsidRPr="007F1E62"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персональными компьютерами, мультимедийным проектором, интерактивной доской и оргтехникой.</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1.8. </w:t>
      </w:r>
      <w:ins w:id="4" w:author="Unknown">
        <w:r w:rsidRPr="007F1E62">
          <w:rPr>
            <w:rFonts w:ascii="Times New Roman" w:eastAsia="Times New Roman" w:hAnsi="Times New Roman" w:cs="Times New Roman"/>
            <w:color w:val="1E2120"/>
            <w:sz w:val="27"/>
            <w:szCs w:val="27"/>
            <w:u w:val="single"/>
            <w:bdr w:val="none" w:sz="0" w:space="0" w:color="auto" w:frame="1"/>
            <w:lang w:eastAsia="ru-RU"/>
          </w:rPr>
          <w:t>Учитель информатики должен уметь:</w:t>
        </w:r>
      </w:ins>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разрабатывать рабочие программы по информатике, курсу на основе примерных основных общеобразовательных программ и обеспечивать их выполнение;</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проводить учебные занятия по информатике,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планировать и осуществлять учебную деятельность в соответствии с основной общеобразовательной программой;</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lastRenderedPageBreak/>
        <w:t>совместно с учащимися строить логические рассуждения, блок-схемы при решении задач с использованием программирования, составлении алгоритмов и программ, понимать рассуждение обучающихся;</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анализировать предлагаемый детьми алгоритм с результатом: подтверждение его правильности или нахождение ошибки и анализ причин ее возникновения; помощь учащимся в самостоятельной локализации ошибки, ее исправлении, в улучшении алгоритма решения задачи;</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проводить различия между точным и (или) приближенным вычислением, компьютерной оценкой и др.;</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поддерживать баланс между самостоятельным открытием, узнаванием нового и технической тренировкой, исходя из возрастных и индивидуальных особенностей каждого ребенка, характера осваиваемого материала;</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поощрять выбор различных алгоритмов решения задач;</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решать задачи с использованием алгоритмов и программирования соответствующей ступени образования, задачи олимпиад (включая новые задачи регионального этапа всероссийской олимпиады по информатике);</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совместно с детьми проводить анализ учебных и жизненных ситуаций, в которых можно применить составление алгоритмов, программирование, офисные пакеты приложений, графические и иные редакторы, </w:t>
      </w:r>
      <w:proofErr w:type="spellStart"/>
      <w:r w:rsidRPr="007F1E62">
        <w:rPr>
          <w:rFonts w:ascii="Times New Roman" w:eastAsia="Times New Roman" w:hAnsi="Times New Roman" w:cs="Times New Roman"/>
          <w:color w:val="1E2120"/>
          <w:sz w:val="27"/>
          <w:szCs w:val="27"/>
          <w:lang w:eastAsia="ru-RU"/>
        </w:rPr>
        <w:t>web</w:t>
      </w:r>
      <w:proofErr w:type="spellEnd"/>
      <w:r w:rsidRPr="007F1E62">
        <w:rPr>
          <w:rFonts w:ascii="Times New Roman" w:eastAsia="Times New Roman" w:hAnsi="Times New Roman" w:cs="Times New Roman"/>
          <w:color w:val="1E2120"/>
          <w:sz w:val="27"/>
          <w:szCs w:val="27"/>
          <w:lang w:eastAsia="ru-RU"/>
        </w:rPr>
        <w:t>-браузеры, знания информатики;</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организовывать самостоятельную деятельность детей, в том числе проектную и исследовательскую;</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информатике с практикой, обсуждать с учениками актуальные события современности;</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организовывать различные виды внеурочной деятельности: конкурсы по информатике и другие внеурочные тематические мероприятия;</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lastRenderedPageBreak/>
        <w:t>использовать информационные источники, следить за последними открытиями в области информатики и знакомить с ними обучающихся на уроках;</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информатики),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7F1E62">
        <w:rPr>
          <w:rFonts w:ascii="Times New Roman" w:eastAsia="Times New Roman" w:hAnsi="Times New Roman" w:cs="Times New Roman"/>
          <w:color w:val="1E2120"/>
          <w:sz w:val="27"/>
          <w:szCs w:val="27"/>
          <w:lang w:eastAsia="ru-RU"/>
        </w:rPr>
        <w:t>тьюторов</w:t>
      </w:r>
      <w:proofErr w:type="spellEnd"/>
      <w:r w:rsidRPr="007F1E62">
        <w:rPr>
          <w:rFonts w:ascii="Times New Roman" w:eastAsia="Times New Roman" w:hAnsi="Times New Roman" w:cs="Times New Roman"/>
          <w:color w:val="1E2120"/>
          <w:sz w:val="27"/>
          <w:szCs w:val="27"/>
          <w:lang w:eastAsia="ru-RU"/>
        </w:rPr>
        <w:t>;</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класса в образовательную деятельность;</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обучающимися;</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управлять классом с целью вовлечения детей в образовательную деятельность, мотивируя их учебно-познавательную деятельность;</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7F1E62" w:rsidRPr="007F1E62"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7F1E62" w:rsidRPr="007F1E62" w:rsidRDefault="007F1E62" w:rsidP="007F1E62">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1.9. Учитель информатики должен быть ознакомлен с должностной инструкцией, разработанной с учетом </w:t>
      </w:r>
      <w:proofErr w:type="spellStart"/>
      <w:r w:rsidRPr="007F1E62">
        <w:rPr>
          <w:rFonts w:ascii="Times New Roman" w:eastAsia="Times New Roman" w:hAnsi="Times New Roman" w:cs="Times New Roman"/>
          <w:color w:val="1E2120"/>
          <w:sz w:val="27"/>
          <w:szCs w:val="27"/>
          <w:lang w:eastAsia="ru-RU"/>
        </w:rPr>
        <w:t>профстандарта</w:t>
      </w:r>
      <w:proofErr w:type="spellEnd"/>
      <w:r w:rsidRPr="007F1E62">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в школе, правила личной гигиены и гигиены труда в общеобразовательной организации.</w:t>
      </w:r>
      <w:r w:rsidRPr="007F1E62">
        <w:rPr>
          <w:rFonts w:ascii="Times New Roman" w:eastAsia="Times New Roman" w:hAnsi="Times New Roman" w:cs="Times New Roman"/>
          <w:color w:val="1E2120"/>
          <w:sz w:val="27"/>
          <w:szCs w:val="27"/>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7F1E62">
        <w:rPr>
          <w:rFonts w:ascii="Times New Roman" w:eastAsia="Times New Roman" w:hAnsi="Times New Roman" w:cs="Times New Roman"/>
          <w:color w:val="1E2120"/>
          <w:sz w:val="27"/>
          <w:szCs w:val="27"/>
          <w:lang w:eastAsia="ru-RU"/>
        </w:rPr>
        <w:br/>
        <w:t xml:space="preserve">1.11. Учителю информатики запрещается использовать образовательную деятельность для политической агитации, принуждения обучающихся к </w:t>
      </w:r>
      <w:r w:rsidRPr="007F1E62">
        <w:rPr>
          <w:rFonts w:ascii="Times New Roman" w:eastAsia="Times New Roman" w:hAnsi="Times New Roman" w:cs="Times New Roman"/>
          <w:color w:val="1E2120"/>
          <w:sz w:val="27"/>
          <w:szCs w:val="27"/>
          <w:lang w:eastAsia="ru-RU"/>
        </w:rPr>
        <w:lastRenderedPageBreak/>
        <w:t>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7F1E62" w:rsidRPr="007F1E62" w:rsidRDefault="007F1E62" w:rsidP="007F1E62">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F1E62">
        <w:rPr>
          <w:rFonts w:ascii="Times New Roman" w:eastAsia="Times New Roman" w:hAnsi="Times New Roman" w:cs="Times New Roman"/>
          <w:b/>
          <w:bCs/>
          <w:color w:val="1E2120"/>
          <w:sz w:val="30"/>
          <w:szCs w:val="30"/>
          <w:lang w:eastAsia="ru-RU"/>
        </w:rPr>
        <w:t>2. Трудовые функции</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информатики являются:</w:t>
      </w:r>
      <w:r w:rsidRPr="007F1E62">
        <w:rPr>
          <w:rFonts w:ascii="Times New Roman" w:eastAsia="Times New Roman" w:hAnsi="Times New Roman" w:cs="Times New Roman"/>
          <w:color w:val="1E2120"/>
          <w:sz w:val="27"/>
          <w:szCs w:val="27"/>
          <w:lang w:eastAsia="ru-RU"/>
        </w:rPr>
        <w:br/>
        <w:t>2.1. </w:t>
      </w:r>
      <w:ins w:id="5" w:author="Unknown">
        <w:r w:rsidRPr="007F1E62">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7F1E62">
        <w:rPr>
          <w:rFonts w:ascii="Times New Roman" w:eastAsia="Times New Roman" w:hAnsi="Times New Roman" w:cs="Times New Roman"/>
          <w:color w:val="1E2120"/>
          <w:sz w:val="27"/>
          <w:szCs w:val="27"/>
          <w:lang w:eastAsia="ru-RU"/>
        </w:rPr>
        <w:br/>
        <w:t>2.1.1. Общепедагогическая функция. Обучение.</w:t>
      </w:r>
      <w:r w:rsidRPr="007F1E62">
        <w:rPr>
          <w:rFonts w:ascii="Times New Roman" w:eastAsia="Times New Roman" w:hAnsi="Times New Roman" w:cs="Times New Roman"/>
          <w:color w:val="1E2120"/>
          <w:sz w:val="27"/>
          <w:szCs w:val="27"/>
          <w:lang w:eastAsia="ru-RU"/>
        </w:rPr>
        <w:br/>
        <w:t>2.1.2. Воспитательная деятельность.</w:t>
      </w:r>
      <w:r w:rsidRPr="007F1E62">
        <w:rPr>
          <w:rFonts w:ascii="Times New Roman" w:eastAsia="Times New Roman" w:hAnsi="Times New Roman" w:cs="Times New Roman"/>
          <w:color w:val="1E2120"/>
          <w:sz w:val="27"/>
          <w:szCs w:val="27"/>
          <w:lang w:eastAsia="ru-RU"/>
        </w:rPr>
        <w:br/>
        <w:t>2.1.3. Развивающая деятельность.</w:t>
      </w:r>
      <w:r w:rsidRPr="007F1E62">
        <w:rPr>
          <w:rFonts w:ascii="Times New Roman" w:eastAsia="Times New Roman" w:hAnsi="Times New Roman" w:cs="Times New Roman"/>
          <w:color w:val="1E2120"/>
          <w:sz w:val="27"/>
          <w:szCs w:val="27"/>
          <w:lang w:eastAsia="ru-RU"/>
        </w:rPr>
        <w:br/>
        <w:t>2.2. </w:t>
      </w:r>
      <w:ins w:id="6" w:author="Unknown">
        <w:r w:rsidRPr="007F1E62">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7F1E62">
        <w:rPr>
          <w:rFonts w:ascii="Times New Roman" w:eastAsia="Times New Roman" w:hAnsi="Times New Roman" w:cs="Times New Roman"/>
          <w:color w:val="1E2120"/>
          <w:sz w:val="27"/>
          <w:szCs w:val="27"/>
          <w:lang w:eastAsia="ru-RU"/>
        </w:rPr>
        <w:br/>
        <w:t>2.2.1. Педагогическая деятельность по реализации программ основного и среднего общего образования по информатике.</w:t>
      </w:r>
      <w:r w:rsidRPr="007F1E62">
        <w:rPr>
          <w:rFonts w:ascii="Times New Roman" w:eastAsia="Times New Roman" w:hAnsi="Times New Roman" w:cs="Times New Roman"/>
          <w:color w:val="1E2120"/>
          <w:sz w:val="27"/>
          <w:szCs w:val="27"/>
          <w:lang w:eastAsia="ru-RU"/>
        </w:rPr>
        <w:br/>
        <w:t>2.2.2. Предметное обучение. Информатика.</w:t>
      </w:r>
    </w:p>
    <w:p w:rsidR="007F1E62" w:rsidRPr="007F1E62" w:rsidRDefault="007F1E62" w:rsidP="007F1E62">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F1E62">
        <w:rPr>
          <w:rFonts w:ascii="Times New Roman" w:eastAsia="Times New Roman" w:hAnsi="Times New Roman" w:cs="Times New Roman"/>
          <w:b/>
          <w:bCs/>
          <w:color w:val="1E2120"/>
          <w:sz w:val="30"/>
          <w:szCs w:val="30"/>
          <w:lang w:eastAsia="ru-RU"/>
        </w:rPr>
        <w:t>3. Должностные обязанности учителя информатики</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3.1. </w:t>
      </w:r>
      <w:ins w:id="7" w:author="Unknown">
        <w:r w:rsidRPr="007F1E62">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7F1E62" w:rsidRPr="007F1E62"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7F1E62" w:rsidRPr="007F1E62"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разрабатывает и реализует программы по информатике в рамках основных общеобразовательных программ;</w:t>
      </w:r>
    </w:p>
    <w:p w:rsidR="007F1E62" w:rsidRPr="007F1E62"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7F1E62" w:rsidRPr="007F1E62"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информатике;</w:t>
      </w:r>
    </w:p>
    <w:p w:rsidR="007F1E62" w:rsidRPr="007F1E62"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7F1E62" w:rsidRPr="007F1E62"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обучающихся, текущих и итоговых результатов освоения основной образовательной программы по информатике;</w:t>
      </w:r>
    </w:p>
    <w:p w:rsidR="007F1E62" w:rsidRPr="007F1E62"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формирует универсальные учебные действия;</w:t>
      </w:r>
    </w:p>
    <w:p w:rsidR="007F1E62" w:rsidRPr="007F1E62"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w:t>
      </w:r>
    </w:p>
    <w:p w:rsidR="007F1E62" w:rsidRPr="007F1E62"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lastRenderedPageBreak/>
        <w:t>формирует у детей мотивацию к обучению;</w:t>
      </w:r>
    </w:p>
    <w:p w:rsidR="007F1E62" w:rsidRPr="007F1E62"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3.2. </w:t>
      </w:r>
      <w:ins w:id="8" w:author="Unknown">
        <w:r w:rsidRPr="007F1E62">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7F1E62" w:rsidRPr="007F1E62" w:rsidRDefault="007F1E62" w:rsidP="007F1E62">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информатики, поддерживает режим посещения занятий, уважая человеческое достоинство, честь и репутацию детей;</w:t>
      </w:r>
    </w:p>
    <w:p w:rsidR="007F1E62" w:rsidRPr="007F1E62" w:rsidRDefault="007F1E62" w:rsidP="007F1E62">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информатики, так и во внеурочной деятельности;</w:t>
      </w:r>
    </w:p>
    <w:p w:rsidR="007F1E62" w:rsidRPr="007F1E62" w:rsidRDefault="007F1E62" w:rsidP="007F1E62">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ставит воспитательные цели, способствующие развитию обучающихся, независимо от их способностей и характера;</w:t>
      </w:r>
    </w:p>
    <w:p w:rsidR="007F1E62" w:rsidRPr="007F1E62" w:rsidRDefault="007F1E62" w:rsidP="007F1E62">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контролирует выполнение учениками правил поведения в учебном кабинете информатики в соответствии с Уставом школы и Правилами внутреннего распорядка общеобразовательной организации;</w:t>
      </w:r>
    </w:p>
    <w:p w:rsidR="007F1E62" w:rsidRPr="007F1E62" w:rsidRDefault="007F1E62" w:rsidP="007F1E62">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7F1E62" w:rsidRPr="007F1E62" w:rsidRDefault="007F1E62" w:rsidP="007F1E62">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способствует развитию у учащихся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3.3. </w:t>
      </w:r>
      <w:ins w:id="9" w:author="Unknown">
        <w:r w:rsidRPr="007F1E62">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7F1E62" w:rsidRPr="007F1E62" w:rsidRDefault="007F1E62" w:rsidP="007F1E62">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информатике;</w:t>
      </w:r>
    </w:p>
    <w:p w:rsidR="007F1E62" w:rsidRPr="007F1E62" w:rsidRDefault="007F1E62" w:rsidP="007F1E62">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7F1E62" w:rsidRPr="007F1E62" w:rsidRDefault="007F1E62" w:rsidP="007F1E62">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7F1E62" w:rsidRPr="007F1E62" w:rsidRDefault="007F1E62" w:rsidP="007F1E62">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7F1E62" w:rsidRPr="007F1E62" w:rsidRDefault="007F1E62" w:rsidP="007F1E62">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информатике в рамках индивидуальных программ развития ребенка;</w:t>
      </w:r>
    </w:p>
    <w:p w:rsidR="007F1E62" w:rsidRPr="007F1E62" w:rsidRDefault="007F1E62" w:rsidP="007F1E62">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7F1E62" w:rsidRPr="007F1E62" w:rsidRDefault="007F1E62" w:rsidP="007F1E62">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осваивает и применяет в работе психолого-педагогические технологии (в том числе инклюзивные), необходимые для адресной работы с различными </w:t>
      </w:r>
      <w:r w:rsidRPr="007F1E62">
        <w:rPr>
          <w:rFonts w:ascii="Times New Roman" w:eastAsia="Times New Roman" w:hAnsi="Times New Roman" w:cs="Times New Roman"/>
          <w:color w:val="1E2120"/>
          <w:sz w:val="27"/>
          <w:szCs w:val="27"/>
          <w:lang w:eastAsia="ru-RU"/>
        </w:rPr>
        <w:lastRenderedPageBreak/>
        <w:t>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7F1E62">
        <w:rPr>
          <w:rFonts w:ascii="Times New Roman" w:eastAsia="Times New Roman" w:hAnsi="Times New Roman" w:cs="Times New Roman"/>
          <w:color w:val="1E2120"/>
          <w:sz w:val="27"/>
          <w:szCs w:val="27"/>
          <w:lang w:eastAsia="ru-RU"/>
        </w:rPr>
        <w:t>аутисты</w:t>
      </w:r>
      <w:proofErr w:type="spellEnd"/>
      <w:r w:rsidRPr="007F1E62">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7F1E62">
        <w:rPr>
          <w:rFonts w:ascii="Times New Roman" w:eastAsia="Times New Roman" w:hAnsi="Times New Roman" w:cs="Times New Roman"/>
          <w:color w:val="1E2120"/>
          <w:sz w:val="27"/>
          <w:szCs w:val="27"/>
          <w:lang w:eastAsia="ru-RU"/>
        </w:rPr>
        <w:t>гиперактивностью</w:t>
      </w:r>
      <w:proofErr w:type="spellEnd"/>
      <w:proofErr w:type="gramEnd"/>
      <w:r w:rsidRPr="007F1E62">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3.4. </w:t>
      </w:r>
      <w:ins w:id="10" w:author="Unknown">
        <w:r w:rsidRPr="007F1E62">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ins>
    </w:p>
    <w:p w:rsidR="007F1E62" w:rsidRPr="007F1E62" w:rsidRDefault="007F1E62" w:rsidP="007F1E62">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формирует общекультурные компетенции и понимание места информатики в общей картине мира;</w:t>
      </w:r>
    </w:p>
    <w:p w:rsidR="007F1E62" w:rsidRPr="007F1E62" w:rsidRDefault="007F1E62" w:rsidP="007F1E62">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определяет на основе </w:t>
      </w:r>
      <w:proofErr w:type="gramStart"/>
      <w:r w:rsidRPr="007F1E62">
        <w:rPr>
          <w:rFonts w:ascii="Times New Roman" w:eastAsia="Times New Roman" w:hAnsi="Times New Roman" w:cs="Times New Roman"/>
          <w:color w:val="1E2120"/>
          <w:sz w:val="27"/>
          <w:szCs w:val="27"/>
          <w:lang w:eastAsia="ru-RU"/>
        </w:rPr>
        <w:t>анализа учебной деятельности</w:t>
      </w:r>
      <w:proofErr w:type="gramEnd"/>
      <w:r w:rsidRPr="007F1E62">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7F1E62" w:rsidRPr="007F1E62" w:rsidRDefault="007F1E62" w:rsidP="007F1E62">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«Информатика»;</w:t>
      </w:r>
    </w:p>
    <w:p w:rsidR="007F1E62" w:rsidRPr="007F1E62" w:rsidRDefault="007F1E62" w:rsidP="007F1E62">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7F1E62">
        <w:rPr>
          <w:rFonts w:ascii="Times New Roman" w:eastAsia="Times New Roman" w:hAnsi="Times New Roman" w:cs="Times New Roman"/>
          <w:color w:val="1E2120"/>
          <w:sz w:val="27"/>
          <w:szCs w:val="27"/>
          <w:lang w:eastAsia="ru-RU"/>
        </w:rPr>
        <w:t>отдельных контингентов</w:t>
      </w:r>
      <w:proofErr w:type="gramEnd"/>
      <w:r w:rsidRPr="007F1E62">
        <w:rPr>
          <w:rFonts w:ascii="Times New Roman" w:eastAsia="Times New Roman" w:hAnsi="Times New Roman" w:cs="Times New Roman"/>
          <w:color w:val="1E2120"/>
          <w:sz w:val="27"/>
          <w:szCs w:val="27"/>
          <w:lang w:eastAsia="ru-RU"/>
        </w:rPr>
        <w:t xml:space="preserve"> учащихся с выдающимися способностями в области информатики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7F1E62" w:rsidRPr="007F1E62" w:rsidRDefault="007F1E62" w:rsidP="007F1E62">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 и компьютерные инструменты перевода;</w:t>
      </w:r>
    </w:p>
    <w:p w:rsidR="007F1E62" w:rsidRPr="007F1E62" w:rsidRDefault="007F1E62" w:rsidP="007F1E62">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осуществляет организацию олимпиад, конференций и конкурсов по информатике в школе, иных внеурочных мероприятий.</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3.5. </w:t>
      </w:r>
      <w:ins w:id="11" w:author="Unknown">
        <w:r w:rsidRPr="007F1E62">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«Информатика»:</w:t>
        </w:r>
      </w:ins>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формирует конкретные знания, умения и навыки в области информатики;</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информатики каждого ребенка и реализующую принципы современной педагогики;</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формирует способности учащихся к логическому рассуждению и коммуникации, установки на использование этой способности, на ее ценность;</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формирует у обучающихся умение выделять подзадачи в задаче, подпрограммы в программе, перебирать возможные варианты действий;</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формирует у обучающихся умения составлять и пользоваться различными типами алгоритмов, управляющими конструкциями в языке программирования, оценивать возможный результат моделирования процесса, вычисления с использованием алгоритма или программы на языке программирования;</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lastRenderedPageBreak/>
        <w:t>формирует материальную и информационную образовательную среду, содействующую развитию способностей каждого ребенка в области информатики и реализующей принципы современной педагогики в школе;</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формирует у обучающихся умения применять средства информационно-коммуникационных технологий в решении различных задач;</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содействует формированию и развитию способностей преодолевать интеллектуальные трудности, решать принципиально новые задачи и составлять принципиально новые программы, проявлять уважение к интеллектуальному труду и его результатам;</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содействует развитию инициативы учащихся по использованию информатики;</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информатике, конкурсах, исследовательских проектах и ученических конференциях;</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информатикой, ведет кружки, факультативные и элективные курсы для желающих и эффективно работающих в них учащихся школы;</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информатики в других образовательных и иных организациях, в том числе с применением дистанционных образовательных технологий;</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информатики;</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содействует формированию у обучающихся школы позитивных эмоций от деятельности в области информатики, выявляет совместно с учащимися недостоверные и малоправдоподобные данные;</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формирует представления обучающихся о полезности знаний информатики вне зависимости от избранной профессии или специальности;</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использует разнообразные приемы, методы и средства обучения и воспитания, в том числе возможности сети Интернет, мультимедийного проектора, интерактивной доски и иных ЭСО, обучающих и демонстрационных компьютерных программ;</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ведет диалог с учащимися или группой обучающихся в процессе нахождения решения задачи, составления алгоритма и программы на языке </w:t>
      </w:r>
      <w:r w:rsidRPr="007F1E62">
        <w:rPr>
          <w:rFonts w:ascii="Times New Roman" w:eastAsia="Times New Roman" w:hAnsi="Times New Roman" w:cs="Times New Roman"/>
          <w:color w:val="1E2120"/>
          <w:sz w:val="27"/>
          <w:szCs w:val="27"/>
          <w:lang w:eastAsia="ru-RU"/>
        </w:rPr>
        <w:lastRenderedPageBreak/>
        <w:t>программирования по теме урока, выявляет сомнительные места, подтверждает правильность логических суждений;</w:t>
      </w:r>
    </w:p>
    <w:p w:rsidR="007F1E62" w:rsidRPr="007F1E62"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7F1E62">
        <w:rPr>
          <w:rFonts w:ascii="Times New Roman" w:eastAsia="Times New Roman" w:hAnsi="Times New Roman" w:cs="Times New Roman"/>
          <w:color w:val="1E2120"/>
          <w:sz w:val="27"/>
          <w:szCs w:val="27"/>
          <w:lang w:eastAsia="ru-RU"/>
        </w:rPr>
        <w:t>межпредметные</w:t>
      </w:r>
      <w:proofErr w:type="spellEnd"/>
      <w:r w:rsidRPr="007F1E62">
        <w:rPr>
          <w:rFonts w:ascii="Times New Roman" w:eastAsia="Times New Roman" w:hAnsi="Times New Roman" w:cs="Times New Roman"/>
          <w:color w:val="1E2120"/>
          <w:sz w:val="27"/>
          <w:szCs w:val="27"/>
          <w:lang w:eastAsia="ru-RU"/>
        </w:rPr>
        <w:t xml:space="preserve"> связи в процессе преподавания информатики.</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7F1E62">
        <w:rPr>
          <w:rFonts w:ascii="Times New Roman" w:eastAsia="Times New Roman" w:hAnsi="Times New Roman" w:cs="Times New Roman"/>
          <w:color w:val="1E2120"/>
          <w:sz w:val="27"/>
          <w:szCs w:val="27"/>
          <w:lang w:eastAsia="ru-RU"/>
        </w:rPr>
        <w:br/>
        <w:t>3.7. Поддерживает работу и функционирование официального школьного сайта, осуществляет контроль за содержимым наполнения сайта.</w:t>
      </w:r>
      <w:r w:rsidRPr="007F1E62">
        <w:rPr>
          <w:rFonts w:ascii="Times New Roman" w:eastAsia="Times New Roman" w:hAnsi="Times New Roman" w:cs="Times New Roman"/>
          <w:color w:val="1E2120"/>
          <w:sz w:val="27"/>
          <w:szCs w:val="27"/>
          <w:lang w:eastAsia="ru-RU"/>
        </w:rPr>
        <w:br/>
        <w:t>3.8. Ведёт в установленном порядке учебную документацию, осуществляет текущий контроль успеваемости учащихся и посещения ими уроков информатики, выставляет текущие оценки в классный журнал и дневники, своевременно сдаёт администрации школы необходимые отчётные данные.</w:t>
      </w:r>
      <w:r w:rsidRPr="007F1E62">
        <w:rPr>
          <w:rFonts w:ascii="Times New Roman" w:eastAsia="Times New Roman" w:hAnsi="Times New Roman" w:cs="Times New Roman"/>
          <w:color w:val="1E2120"/>
          <w:sz w:val="27"/>
          <w:szCs w:val="27"/>
          <w:lang w:eastAsia="ru-RU"/>
        </w:rPr>
        <w:br/>
        <w:t>3.9. Контролирует наличие у обучающихся рабочих тетрадей, тетрадей для контрольных и лабораторно-практических работ, соблюдение установленного в школе порядка их оформления, ведения, соблюдение единого орфографического режима. Хранит тетради для контрольных и лабораторных работ по информатике в течение всего учебного года.</w:t>
      </w:r>
      <w:r w:rsidRPr="007F1E62">
        <w:rPr>
          <w:rFonts w:ascii="Times New Roman" w:eastAsia="Times New Roman" w:hAnsi="Times New Roman" w:cs="Times New Roman"/>
          <w:color w:val="1E2120"/>
          <w:sz w:val="27"/>
          <w:szCs w:val="27"/>
          <w:lang w:eastAsia="ru-RU"/>
        </w:rPr>
        <w:br/>
        <w:t>3.10. Осуществляет ведение электронной документации по своему предмету, в том числе электронного журнала и дневников.</w:t>
      </w:r>
      <w:r w:rsidRPr="007F1E62">
        <w:rPr>
          <w:rFonts w:ascii="Times New Roman" w:eastAsia="Times New Roman" w:hAnsi="Times New Roman" w:cs="Times New Roman"/>
          <w:color w:val="1E2120"/>
          <w:sz w:val="27"/>
          <w:szCs w:val="27"/>
          <w:lang w:eastAsia="ru-RU"/>
        </w:rPr>
        <w:br/>
        <w:t>3.11. Учитель информатики обязан иметь рабочую образовательную программу, календарно-тематическое планирование на год по информатике в каждой параллели классов и рабочий план на каждый урок.</w:t>
      </w:r>
      <w:r w:rsidRPr="007F1E62">
        <w:rPr>
          <w:rFonts w:ascii="Times New Roman" w:eastAsia="Times New Roman" w:hAnsi="Times New Roman" w:cs="Times New Roman"/>
          <w:color w:val="1E2120"/>
          <w:sz w:val="27"/>
          <w:szCs w:val="27"/>
          <w:lang w:eastAsia="ru-RU"/>
        </w:rPr>
        <w:br/>
        <w:t>3.12. Готовит и использует в обучении различный дидактический материал, наглядные пособия, раздаточный учебный материал.</w:t>
      </w:r>
      <w:r w:rsidRPr="007F1E62">
        <w:rPr>
          <w:rFonts w:ascii="Times New Roman" w:eastAsia="Times New Roman" w:hAnsi="Times New Roman" w:cs="Times New Roman"/>
          <w:color w:val="1E2120"/>
          <w:sz w:val="27"/>
          <w:szCs w:val="27"/>
          <w:lang w:eastAsia="ru-RU"/>
        </w:rPr>
        <w:br/>
        <w:t>3.13.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информатике.</w:t>
      </w:r>
      <w:r w:rsidRPr="007F1E62">
        <w:rPr>
          <w:rFonts w:ascii="Times New Roman" w:eastAsia="Times New Roman" w:hAnsi="Times New Roman" w:cs="Times New Roman"/>
          <w:color w:val="1E2120"/>
          <w:sz w:val="27"/>
          <w:szCs w:val="27"/>
          <w:lang w:eastAsia="ru-RU"/>
        </w:rPr>
        <w:br/>
        <w:t>3.14. Принимает участие в ГВЭ и ЕГЭ.</w:t>
      </w:r>
      <w:r w:rsidRPr="007F1E62">
        <w:rPr>
          <w:rFonts w:ascii="Times New Roman" w:eastAsia="Times New Roman" w:hAnsi="Times New Roman" w:cs="Times New Roman"/>
          <w:color w:val="1E2120"/>
          <w:sz w:val="27"/>
          <w:szCs w:val="27"/>
          <w:lang w:eastAsia="ru-RU"/>
        </w:rPr>
        <w:br/>
        <w:t>3.15. Организует совместно с коллегами проведение школьного этапа олимпиады по информатике. Формирует сборные команды школы для участия в следующих этапах олимпиад по информатике.</w:t>
      </w:r>
      <w:r w:rsidRPr="007F1E62">
        <w:rPr>
          <w:rFonts w:ascii="Times New Roman" w:eastAsia="Times New Roman" w:hAnsi="Times New Roman" w:cs="Times New Roman"/>
          <w:color w:val="1E2120"/>
          <w:sz w:val="27"/>
          <w:szCs w:val="27"/>
          <w:lang w:eastAsia="ru-RU"/>
        </w:rPr>
        <w:br/>
        <w:t>3.16. Организует участие обучающихся в конкурсах по информатике, во внеклассных предметных мероприятиях, в неделях информатики и математики,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7F1E62">
        <w:rPr>
          <w:rFonts w:ascii="Times New Roman" w:eastAsia="Times New Roman" w:hAnsi="Times New Roman" w:cs="Times New Roman"/>
          <w:color w:val="1E2120"/>
          <w:sz w:val="27"/>
          <w:szCs w:val="27"/>
          <w:lang w:eastAsia="ru-RU"/>
        </w:rPr>
        <w:br/>
        <w:t xml:space="preserve">3.17. Рассаживает детей с учетом их роста, наличия заболеваний органов дыхания, слуха и зрения. Для профилактики нарушений осанки во время занятий </w:t>
      </w:r>
      <w:r w:rsidRPr="007F1E62">
        <w:rPr>
          <w:rFonts w:ascii="Times New Roman" w:eastAsia="Times New Roman" w:hAnsi="Times New Roman" w:cs="Times New Roman"/>
          <w:color w:val="1E2120"/>
          <w:sz w:val="27"/>
          <w:szCs w:val="27"/>
          <w:lang w:eastAsia="ru-RU"/>
        </w:rPr>
        <w:lastRenderedPageBreak/>
        <w:t>проводит соответствующие физические упражнения - физкультминутки. При использовании ЭСО во время занятий и перемен проводит гимнастику для глаз.</w:t>
      </w:r>
      <w:r w:rsidRPr="007F1E62">
        <w:rPr>
          <w:rFonts w:ascii="Times New Roman" w:eastAsia="Times New Roman" w:hAnsi="Times New Roman" w:cs="Times New Roman"/>
          <w:color w:val="1E2120"/>
          <w:sz w:val="27"/>
          <w:szCs w:val="27"/>
          <w:lang w:eastAsia="ru-RU"/>
        </w:rPr>
        <w:br/>
        <w:t>3.18.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7F1E62">
        <w:rPr>
          <w:rFonts w:ascii="Times New Roman" w:eastAsia="Times New Roman" w:hAnsi="Times New Roman" w:cs="Times New Roman"/>
          <w:color w:val="1E2120"/>
          <w:sz w:val="27"/>
          <w:szCs w:val="27"/>
          <w:lang w:eastAsia="ru-RU"/>
        </w:rPr>
        <w:br/>
        <w:t>3.19. </w:t>
      </w:r>
      <w:ins w:id="12" w:author="Unknown">
        <w:r w:rsidRPr="007F1E62">
          <w:rPr>
            <w:rFonts w:ascii="Times New Roman" w:eastAsia="Times New Roman" w:hAnsi="Times New Roman" w:cs="Times New Roman"/>
            <w:color w:val="1E2120"/>
            <w:sz w:val="27"/>
            <w:szCs w:val="27"/>
            <w:u w:val="single"/>
            <w:bdr w:val="none" w:sz="0" w:space="0" w:color="auto" w:frame="1"/>
            <w:lang w:eastAsia="ru-RU"/>
          </w:rPr>
          <w:t>Учитель информатики не допускает:</w:t>
        </w:r>
      </w:ins>
    </w:p>
    <w:p w:rsidR="007F1E62" w:rsidRPr="007F1E62" w:rsidRDefault="007F1E62" w:rsidP="007F1E62">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использование мониторов на основе электронно-лучевых трубок, с диагональю менее 39,6 см (как у персональных компьютеров, так и у ноутбуков), планшетов с диагональю менее 26,6 см;</w:t>
      </w:r>
    </w:p>
    <w:p w:rsidR="007F1E62" w:rsidRPr="007F1E62" w:rsidRDefault="007F1E62" w:rsidP="007F1E62">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одновременное использование обучающимися на занятиях более двух различных ЭСО (интерактивная доска и компьютер, интерактивная доска и планшет);</w:t>
      </w:r>
    </w:p>
    <w:p w:rsidR="007F1E62" w:rsidRPr="007F1E62" w:rsidRDefault="007F1E62" w:rsidP="007F1E62">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превышения 1 часа непрерывного использования наушников для всех возрастных групп, уровня громкости в наушниках 60% от максимальной.</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3.20. </w:t>
      </w:r>
      <w:ins w:id="13" w:author="Unknown">
        <w:r w:rsidRPr="007F1E62">
          <w:rPr>
            <w:rFonts w:ascii="Times New Roman" w:eastAsia="Times New Roman" w:hAnsi="Times New Roman" w:cs="Times New Roman"/>
            <w:color w:val="1E2120"/>
            <w:sz w:val="27"/>
            <w:szCs w:val="27"/>
            <w:u w:val="single"/>
            <w:bdr w:val="none" w:sz="0" w:space="0" w:color="auto" w:frame="1"/>
            <w:lang w:eastAsia="ru-RU"/>
          </w:rPr>
          <w:t>Учителю информатики запрещается:</w:t>
        </w:r>
      </w:ins>
    </w:p>
    <w:p w:rsidR="007F1E62" w:rsidRPr="007F1E62" w:rsidRDefault="007F1E62" w:rsidP="007F1E62">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менять на свое усмотрение расписание занятий;</w:t>
      </w:r>
    </w:p>
    <w:p w:rsidR="007F1E62" w:rsidRPr="007F1E62" w:rsidRDefault="007F1E62" w:rsidP="007F1E62">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(занятий) и перемен;</w:t>
      </w:r>
    </w:p>
    <w:p w:rsidR="007F1E62" w:rsidRPr="007F1E62" w:rsidRDefault="007F1E62" w:rsidP="007F1E62">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удалять учеников с занятий;</w:t>
      </w:r>
    </w:p>
    <w:p w:rsidR="007F1E62" w:rsidRPr="007F1E62" w:rsidRDefault="007F1E62" w:rsidP="007F1E62">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использовать неисправную мебель, электрооборудование, технические средства обучения, персональные компьютеры и иную оргтехнику или оборудование и мебель с явными признаками повреждения;</w:t>
      </w:r>
    </w:p>
    <w:p w:rsidR="007F1E62" w:rsidRPr="007F1E62" w:rsidRDefault="007F1E62" w:rsidP="007F1E62">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оставлять учащихся в кабинете информатики без контроля;</w:t>
      </w:r>
    </w:p>
    <w:p w:rsidR="007F1E62" w:rsidRPr="007F1E62" w:rsidRDefault="007F1E62" w:rsidP="007F1E62">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курить в помещениях и на территории образовательного учреждения.</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3.21. Обеспечивает охрану жизни и здоровья учащихся во время проведения уроков, факультативов и курсов, дополнительных и иных проводимых учителем информатики занятий, а также во время проведения школьного этапа олимпиады по информатике, предметных конкурсов, внеклассных предметных мероприятий по информатике.</w:t>
      </w:r>
      <w:r w:rsidRPr="007F1E62">
        <w:rPr>
          <w:rFonts w:ascii="Times New Roman" w:eastAsia="Times New Roman" w:hAnsi="Times New Roman" w:cs="Times New Roman"/>
          <w:color w:val="1E2120"/>
          <w:sz w:val="27"/>
          <w:szCs w:val="27"/>
          <w:lang w:eastAsia="ru-RU"/>
        </w:rPr>
        <w:br/>
        <w:t>3.22.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7F1E62">
        <w:rPr>
          <w:rFonts w:ascii="Times New Roman" w:eastAsia="Times New Roman" w:hAnsi="Times New Roman" w:cs="Times New Roman"/>
          <w:color w:val="1E2120"/>
          <w:sz w:val="27"/>
          <w:szCs w:val="27"/>
          <w:lang w:eastAsia="ru-RU"/>
        </w:rPr>
        <w:br/>
        <w:t>3.23.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а также в предметных школьных МО и методических объединениях учителей информатики, которые проводятся вышестоящей организацией.</w:t>
      </w:r>
      <w:r w:rsidRPr="007F1E62">
        <w:rPr>
          <w:rFonts w:ascii="Times New Roman" w:eastAsia="Times New Roman" w:hAnsi="Times New Roman" w:cs="Times New Roman"/>
          <w:color w:val="1E2120"/>
          <w:sz w:val="27"/>
          <w:szCs w:val="27"/>
          <w:lang w:eastAsia="ru-RU"/>
        </w:rPr>
        <w:br/>
        <w:t xml:space="preserve">3.24. Осуществляет связь с родителями (лицами, их заменяющими), посещает по </w:t>
      </w:r>
      <w:r w:rsidRPr="007F1E62">
        <w:rPr>
          <w:rFonts w:ascii="Times New Roman" w:eastAsia="Times New Roman" w:hAnsi="Times New Roman" w:cs="Times New Roman"/>
          <w:color w:val="1E2120"/>
          <w:sz w:val="27"/>
          <w:szCs w:val="27"/>
          <w:lang w:eastAsia="ru-RU"/>
        </w:rPr>
        <w:lastRenderedPageBreak/>
        <w:t>просьбе классных руководителей родительские собрания, оказывает консультативную помощь родителям обучающихся (лицам, их заменяющим).</w:t>
      </w:r>
      <w:r w:rsidRPr="007F1E62">
        <w:rPr>
          <w:rFonts w:ascii="Times New Roman" w:eastAsia="Times New Roman" w:hAnsi="Times New Roman" w:cs="Times New Roman"/>
          <w:color w:val="1E2120"/>
          <w:sz w:val="27"/>
          <w:szCs w:val="27"/>
          <w:lang w:eastAsia="ru-RU"/>
        </w:rPr>
        <w:br/>
        <w:t>3.25.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7F1E62">
        <w:rPr>
          <w:rFonts w:ascii="Times New Roman" w:eastAsia="Times New Roman" w:hAnsi="Times New Roman" w:cs="Times New Roman"/>
          <w:color w:val="1E2120"/>
          <w:sz w:val="27"/>
          <w:szCs w:val="27"/>
          <w:lang w:eastAsia="ru-RU"/>
        </w:rPr>
        <w:br/>
        <w:t>3.26.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7F1E62">
        <w:rPr>
          <w:rFonts w:ascii="Times New Roman" w:eastAsia="Times New Roman" w:hAnsi="Times New Roman" w:cs="Times New Roman"/>
          <w:color w:val="1E2120"/>
          <w:sz w:val="27"/>
          <w:szCs w:val="27"/>
          <w:lang w:eastAsia="ru-RU"/>
        </w:rPr>
        <w:br/>
        <w:t>3.27. </w:t>
      </w:r>
      <w:ins w:id="14" w:author="Unknown">
        <w:r w:rsidRPr="007F1E62">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информатики:</w:t>
        </w:r>
      </w:ins>
    </w:p>
    <w:p w:rsidR="007F1E62" w:rsidRPr="007F1E62"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проводит паспортизацию своего кабинета;</w:t>
      </w:r>
    </w:p>
    <w:p w:rsidR="007F1E62" w:rsidRPr="007F1E62"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постоянно пополняет кабинет информатики методическими пособиями, необходимыми для осуществления учебной программы по информатике, дидактическими материалами, наглядными пособиями;</w:t>
      </w:r>
    </w:p>
    <w:p w:rsidR="007F1E62" w:rsidRPr="007F1E62"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организует с учащимися работу по изготовлению наглядных пособий;</w:t>
      </w:r>
    </w:p>
    <w:p w:rsidR="007F1E62" w:rsidRPr="007F1E62"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7F1E62" w:rsidRPr="007F1E62"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разрабатывает инструкции по охране труда для кабинета информатики с консультативной помощью специалиста по охране труда;</w:t>
      </w:r>
    </w:p>
    <w:p w:rsidR="007F1E62" w:rsidRPr="007F1E62"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безопасности труда в кабинете информатики, а также правил поведения в учебном кабинете;</w:t>
      </w:r>
    </w:p>
    <w:p w:rsidR="007F1E62" w:rsidRPr="007F1E62"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проводит вводный инструктаж учащихся по правилам поведения в кабинете информатики, первичные инструктажи при работе с персональным компьютером и иной оргтехникой с обязательной регистрацией в журнале инструктажа;</w:t>
      </w:r>
    </w:p>
    <w:p w:rsidR="007F1E62" w:rsidRPr="007F1E62"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оформляет уголок охраны труда в кабинете информатики;</w:t>
      </w:r>
    </w:p>
    <w:p w:rsidR="007F1E62" w:rsidRPr="007F1E62"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информатики к приемке на начало нового учебного года.</w:t>
      </w:r>
    </w:p>
    <w:p w:rsidR="007F1E62" w:rsidRPr="007F1E62" w:rsidRDefault="007F1E62" w:rsidP="007F1E62">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3.28. Учитель информатики соблюдает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7F1E62">
        <w:rPr>
          <w:rFonts w:ascii="Times New Roman" w:eastAsia="Times New Roman" w:hAnsi="Times New Roman" w:cs="Times New Roman"/>
          <w:color w:val="1E2120"/>
          <w:sz w:val="27"/>
          <w:szCs w:val="27"/>
          <w:lang w:eastAsia="ru-RU"/>
        </w:rPr>
        <w:br/>
        <w:t>3.29. Педагог периодически проходит бесплатные медицинские обследования, аттестацию, повышает свою профессиональную квалификацию и компетенцию.</w:t>
      </w:r>
      <w:r w:rsidRPr="007F1E62">
        <w:rPr>
          <w:rFonts w:ascii="Times New Roman" w:eastAsia="Times New Roman" w:hAnsi="Times New Roman" w:cs="Times New Roman"/>
          <w:color w:val="1E2120"/>
          <w:sz w:val="27"/>
          <w:szCs w:val="27"/>
          <w:lang w:eastAsia="ru-RU"/>
        </w:rPr>
        <w:br/>
        <w:t>3.30.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7F1E62" w:rsidRPr="007F1E62" w:rsidRDefault="007F1E62" w:rsidP="007F1E62">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F1E62">
        <w:rPr>
          <w:rFonts w:ascii="Times New Roman" w:eastAsia="Times New Roman" w:hAnsi="Times New Roman" w:cs="Times New Roman"/>
          <w:b/>
          <w:bCs/>
          <w:color w:val="1E2120"/>
          <w:sz w:val="30"/>
          <w:szCs w:val="30"/>
          <w:lang w:eastAsia="ru-RU"/>
        </w:rPr>
        <w:t>4. Права</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inherit" w:eastAsia="Times New Roman" w:hAnsi="inherit" w:cs="Times New Roman"/>
          <w:i/>
          <w:iCs/>
          <w:color w:val="1E2120"/>
          <w:sz w:val="27"/>
          <w:szCs w:val="27"/>
          <w:bdr w:val="none" w:sz="0" w:space="0" w:color="auto" w:frame="1"/>
          <w:lang w:eastAsia="ru-RU"/>
        </w:rPr>
        <w:lastRenderedPageBreak/>
        <w:t>Учитель информатики имеет право:</w:t>
      </w:r>
      <w:r w:rsidRPr="007F1E62">
        <w:rPr>
          <w:rFonts w:ascii="Times New Roman" w:eastAsia="Times New Roman" w:hAnsi="Times New Roman" w:cs="Times New Roman"/>
          <w:color w:val="1E2120"/>
          <w:sz w:val="27"/>
          <w:szCs w:val="27"/>
          <w:lang w:eastAsia="ru-RU"/>
        </w:rPr>
        <w:br/>
        <w:t>4.1. Участвовать в управлении общеобразовательной организацией в порядке, определенном Уставом.</w:t>
      </w:r>
      <w:r w:rsidRPr="007F1E62">
        <w:rPr>
          <w:rFonts w:ascii="Times New Roman" w:eastAsia="Times New Roman" w:hAnsi="Times New Roman" w:cs="Times New Roman"/>
          <w:color w:val="1E2120"/>
          <w:sz w:val="27"/>
          <w:szCs w:val="27"/>
          <w:lang w:eastAsia="ru-RU"/>
        </w:rPr>
        <w:br/>
        <w:t>4.2. На материально-технические условия, требуемые для выполнения образовательной программы по информатике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7F1E62">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информатике, учебные пособия и учебники по информатике,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7F1E62">
        <w:rPr>
          <w:rFonts w:ascii="Times New Roman" w:eastAsia="Times New Roman" w:hAnsi="Times New Roman" w:cs="Times New Roman"/>
          <w:color w:val="1E2120"/>
          <w:sz w:val="27"/>
          <w:szCs w:val="27"/>
          <w:lang w:eastAsia="ru-RU"/>
        </w:rPr>
        <w:br/>
        <w:t>4.4. Определять информационные ресурсы сети Интернет для использования учащимися в учебной деятельности.</w:t>
      </w:r>
      <w:r w:rsidRPr="007F1E62">
        <w:rPr>
          <w:rFonts w:ascii="Times New Roman" w:eastAsia="Times New Roman" w:hAnsi="Times New Roman" w:cs="Times New Roman"/>
          <w:color w:val="1E2120"/>
          <w:sz w:val="27"/>
          <w:szCs w:val="27"/>
          <w:lang w:eastAsia="ru-RU"/>
        </w:rPr>
        <w:br/>
        <w:t>4.5.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7F1E62">
        <w:rPr>
          <w:rFonts w:ascii="Times New Roman" w:eastAsia="Times New Roman" w:hAnsi="Times New Roman" w:cs="Times New Roman"/>
          <w:color w:val="1E2120"/>
          <w:sz w:val="27"/>
          <w:szCs w:val="27"/>
          <w:lang w:eastAsia="ru-RU"/>
        </w:rPr>
        <w:br/>
        <w:t>4.6. Давать обучающимся во время уроков информатики,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7F1E62">
        <w:rPr>
          <w:rFonts w:ascii="Times New Roman" w:eastAsia="Times New Roman" w:hAnsi="Times New Roman" w:cs="Times New Roman"/>
          <w:color w:val="1E2120"/>
          <w:sz w:val="27"/>
          <w:szCs w:val="27"/>
          <w:lang w:eastAsia="ru-RU"/>
        </w:rPr>
        <w:br/>
        <w:t>4.7.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7F1E62">
        <w:rPr>
          <w:rFonts w:ascii="Times New Roman" w:eastAsia="Times New Roman" w:hAnsi="Times New Roman" w:cs="Times New Roman"/>
          <w:color w:val="1E2120"/>
          <w:sz w:val="27"/>
          <w:szCs w:val="27"/>
          <w:lang w:eastAsia="ru-RU"/>
        </w:rPr>
        <w:br/>
        <w:t>4.8.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учителя информатики.</w:t>
      </w:r>
      <w:r w:rsidRPr="007F1E62">
        <w:rPr>
          <w:rFonts w:ascii="Times New Roman" w:eastAsia="Times New Roman" w:hAnsi="Times New Roman" w:cs="Times New Roman"/>
          <w:color w:val="1E2120"/>
          <w:sz w:val="27"/>
          <w:szCs w:val="27"/>
          <w:lang w:eastAsia="ru-RU"/>
        </w:rPr>
        <w:br/>
        <w:t>4.9.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7F1E62">
        <w:rPr>
          <w:rFonts w:ascii="Times New Roman" w:eastAsia="Times New Roman" w:hAnsi="Times New Roman" w:cs="Times New Roman"/>
          <w:color w:val="1E2120"/>
          <w:sz w:val="27"/>
          <w:szCs w:val="27"/>
          <w:lang w:eastAsia="ru-RU"/>
        </w:rPr>
        <w:br/>
        <w:t>4.10. На защиту своей профессиональной чести и достоинства.</w:t>
      </w:r>
      <w:r w:rsidRPr="007F1E62">
        <w:rPr>
          <w:rFonts w:ascii="Times New Roman" w:eastAsia="Times New Roman" w:hAnsi="Times New Roman" w:cs="Times New Roman"/>
          <w:color w:val="1E2120"/>
          <w:sz w:val="27"/>
          <w:szCs w:val="27"/>
          <w:lang w:eastAsia="ru-RU"/>
        </w:rPr>
        <w:br/>
        <w:t>4.11. На конфиденциальность служебного расследования, кроме случаев, предусмотренных законодательством Российской Федерации.</w:t>
      </w:r>
      <w:r w:rsidRPr="007F1E62">
        <w:rPr>
          <w:rFonts w:ascii="Times New Roman" w:eastAsia="Times New Roman" w:hAnsi="Times New Roman" w:cs="Times New Roman"/>
          <w:color w:val="1E2120"/>
          <w:sz w:val="27"/>
          <w:szCs w:val="27"/>
          <w:lang w:eastAsia="ru-RU"/>
        </w:rPr>
        <w:br/>
      </w:r>
      <w:r w:rsidRPr="007F1E62">
        <w:rPr>
          <w:rFonts w:ascii="Times New Roman" w:eastAsia="Times New Roman" w:hAnsi="Times New Roman" w:cs="Times New Roman"/>
          <w:color w:val="1E2120"/>
          <w:sz w:val="27"/>
          <w:szCs w:val="27"/>
          <w:lang w:eastAsia="ru-RU"/>
        </w:rPr>
        <w:lastRenderedPageBreak/>
        <w:t>4.12.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информатики норм профессиональной этики.</w:t>
      </w:r>
      <w:r w:rsidRPr="007F1E62">
        <w:rPr>
          <w:rFonts w:ascii="Times New Roman" w:eastAsia="Times New Roman" w:hAnsi="Times New Roman" w:cs="Times New Roman"/>
          <w:color w:val="1E2120"/>
          <w:sz w:val="27"/>
          <w:szCs w:val="27"/>
          <w:lang w:eastAsia="ru-RU"/>
        </w:rPr>
        <w:br/>
        <w:t>4.13.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7F1E62">
        <w:rPr>
          <w:rFonts w:ascii="Times New Roman" w:eastAsia="Times New Roman" w:hAnsi="Times New Roman" w:cs="Times New Roman"/>
          <w:color w:val="1E2120"/>
          <w:sz w:val="27"/>
          <w:szCs w:val="27"/>
          <w:lang w:eastAsia="ru-RU"/>
        </w:rPr>
        <w:br/>
        <w:t>4.14.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общеобразовательной организации, Коллективным договором, Правилами внутреннего трудового распорядка.</w:t>
      </w:r>
    </w:p>
    <w:p w:rsidR="007F1E62" w:rsidRPr="007F1E62" w:rsidRDefault="007F1E62" w:rsidP="007F1E62">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F1E62">
        <w:rPr>
          <w:rFonts w:ascii="Times New Roman" w:eastAsia="Times New Roman" w:hAnsi="Times New Roman" w:cs="Times New Roman"/>
          <w:b/>
          <w:bCs/>
          <w:color w:val="1E2120"/>
          <w:sz w:val="30"/>
          <w:szCs w:val="30"/>
          <w:lang w:eastAsia="ru-RU"/>
        </w:rPr>
        <w:t>5. Ответственность</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5.1. </w:t>
      </w:r>
      <w:ins w:id="15" w:author="Unknown">
        <w:r w:rsidRPr="007F1E62">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информатики несет ответственность:</w:t>
        </w:r>
      </w:ins>
    </w:p>
    <w:p w:rsidR="007F1E62" w:rsidRPr="007F1E62"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информатике согласно учебному плану, расписанию и графику учебной деятельности;</w:t>
      </w:r>
    </w:p>
    <w:p w:rsidR="007F1E62" w:rsidRPr="007F1E62"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информатике, на внеклассных мероприятиях, проводимых преподавателем информатики;</w:t>
      </w:r>
    </w:p>
    <w:p w:rsidR="007F1E62" w:rsidRPr="007F1E62"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за невыполнение учащимися правил доступа к информационным ресурсам сети Интернет в ходе занятий в кабинете информатики;</w:t>
      </w:r>
    </w:p>
    <w:p w:rsidR="007F1E62" w:rsidRPr="007F1E62"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за несвоевременную проверку рабочих тетрадей, лабораторных и контрольных работ;</w:t>
      </w:r>
    </w:p>
    <w:p w:rsidR="007F1E62" w:rsidRPr="007F1E62"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7F1E62" w:rsidRPr="007F1E62"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7F1E62" w:rsidRPr="007F1E62"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за несоблюдение инструкций по охране труда и пожарной безопасности;</w:t>
      </w:r>
    </w:p>
    <w:p w:rsidR="007F1E62" w:rsidRPr="007F1E62"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информатики, на внеклассных предметных мероприятиях по информатике;</w:t>
      </w:r>
    </w:p>
    <w:p w:rsidR="007F1E62" w:rsidRPr="007F1E62"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за несвоевременное проведение инструктажей учащихся по охране труда, необходимых при проведении уроков информатики, внеклассных мероприятий, при проведении или выезде на олимпиады по информатике с обязательной фиксацией в Журнале регистрации инструктажей по охране труда.</w:t>
      </w:r>
    </w:p>
    <w:p w:rsidR="007F1E62" w:rsidRPr="007F1E62" w:rsidRDefault="007F1E62" w:rsidP="007F1E62">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lastRenderedPageBreak/>
        <w:t>5.2. За неисполнение или нарушение без уважительных причин своих должностных обязанностей, установленных настоящей должностной инструкцией учителя информатики, Устава и Правил внутреннего трудового распорядка, законных распоряжений директора школы и иных локальных нормативных актов, педагог подвергается дисциплинарному взысканию согласно статье 192 Трудового Кодекса Российской Федерации.</w:t>
      </w:r>
      <w:r w:rsidRPr="007F1E62">
        <w:rPr>
          <w:rFonts w:ascii="Times New Roman" w:eastAsia="Times New Roman" w:hAnsi="Times New Roman" w:cs="Times New Roman"/>
          <w:color w:val="1E2120"/>
          <w:sz w:val="27"/>
          <w:szCs w:val="27"/>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информатики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7F1E62">
        <w:rPr>
          <w:rFonts w:ascii="Times New Roman" w:eastAsia="Times New Roman" w:hAnsi="Times New Roman" w:cs="Times New Roman"/>
          <w:color w:val="1E2120"/>
          <w:sz w:val="27"/>
          <w:szCs w:val="27"/>
          <w:lang w:eastAsia="ru-RU"/>
        </w:rPr>
        <w:br/>
        <w:t>5.4. За несоблюдение правил и требований охраны труда и пожарной безопасности, санитарно-гигиенических правил и норм учитель информатики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7F1E62">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РФ.</w:t>
      </w:r>
      <w:r w:rsidRPr="007F1E62">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7F1E62" w:rsidRPr="007F1E62" w:rsidRDefault="007F1E62" w:rsidP="007F1E62">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F1E62">
        <w:rPr>
          <w:rFonts w:ascii="Times New Roman" w:eastAsia="Times New Roman" w:hAnsi="Times New Roman" w:cs="Times New Roman"/>
          <w:b/>
          <w:bCs/>
          <w:color w:val="1E2120"/>
          <w:sz w:val="30"/>
          <w:szCs w:val="30"/>
          <w:lang w:eastAsia="ru-RU"/>
        </w:rPr>
        <w:t>6. Взаимоотношения. Связи по должности</w:t>
      </w:r>
    </w:p>
    <w:p w:rsidR="007F1E62" w:rsidRPr="007F1E62" w:rsidRDefault="007F1E62" w:rsidP="007F1E62">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6.1. Продолжительность рабочего времени (нормы часов педагогической работы за ставку заработной платы) для учителя информатики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исследовательская работа, а также другая педагогическая работа, предусмотренная трудовыми (должностными) обязанностями.</w:t>
      </w:r>
      <w:r w:rsidRPr="007F1E62">
        <w:rPr>
          <w:rFonts w:ascii="Times New Roman" w:eastAsia="Times New Roman" w:hAnsi="Times New Roman" w:cs="Times New Roman"/>
          <w:color w:val="1E2120"/>
          <w:sz w:val="27"/>
          <w:szCs w:val="27"/>
          <w:lang w:eastAsia="ru-RU"/>
        </w:rPr>
        <w:br/>
        <w:t xml:space="preserve">6.2. Учитель информатики самостоятельно планирует свою деятельность на каждый учебный год и каждую учебную четверть. Учебные планы работы </w:t>
      </w:r>
      <w:r w:rsidRPr="007F1E62">
        <w:rPr>
          <w:rFonts w:ascii="Times New Roman" w:eastAsia="Times New Roman" w:hAnsi="Times New Roman" w:cs="Times New Roman"/>
          <w:color w:val="1E2120"/>
          <w:sz w:val="27"/>
          <w:szCs w:val="27"/>
          <w:lang w:eastAsia="ru-RU"/>
        </w:rPr>
        <w:lastRenderedPageBreak/>
        <w:t>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7F1E62">
        <w:rPr>
          <w:rFonts w:ascii="Times New Roman" w:eastAsia="Times New Roman" w:hAnsi="Times New Roman" w:cs="Times New Roman"/>
          <w:color w:val="1E2120"/>
          <w:sz w:val="27"/>
          <w:szCs w:val="27"/>
          <w:lang w:eastAsia="ru-RU"/>
        </w:rPr>
        <w:br/>
        <w:t>6.3. Во время каникул, не приходящихся на отпуск, учитель информатики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7F1E62">
        <w:rPr>
          <w:rFonts w:ascii="Times New Roman" w:eastAsia="Times New Roman" w:hAnsi="Times New Roman" w:cs="Times New Roman"/>
          <w:color w:val="1E2120"/>
          <w:sz w:val="27"/>
          <w:szCs w:val="27"/>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информатики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7F1E62">
        <w:rPr>
          <w:rFonts w:ascii="Times New Roman" w:eastAsia="Times New Roman" w:hAnsi="Times New Roman" w:cs="Times New Roman"/>
          <w:color w:val="1E2120"/>
          <w:sz w:val="27"/>
          <w:szCs w:val="27"/>
          <w:lang w:eastAsia="ru-RU"/>
        </w:rPr>
        <w:br/>
        <w:t>6.5. Получает от директора и заместителей директора информацию нормативно-правового характера, систематически знакомится под расписку с соответствующими документами, как локальными, так и вышестоящих органов управления образования.</w:t>
      </w:r>
      <w:r w:rsidRPr="007F1E62">
        <w:rPr>
          <w:rFonts w:ascii="Times New Roman" w:eastAsia="Times New Roman" w:hAnsi="Times New Roman" w:cs="Times New Roman"/>
          <w:color w:val="1E2120"/>
          <w:sz w:val="27"/>
          <w:szCs w:val="27"/>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7F1E62">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7F1E62">
        <w:rPr>
          <w:rFonts w:ascii="Times New Roman" w:eastAsia="Times New Roman" w:hAnsi="Times New Roman" w:cs="Times New Roman"/>
          <w:color w:val="1E2120"/>
          <w:sz w:val="27"/>
          <w:szCs w:val="27"/>
          <w:lang w:eastAsia="ru-RU"/>
        </w:rPr>
        <w:br/>
        <w:t>6.8. Принимает под свою персональную ответственность материальные ценности с непосредственным использованием и хранением их в кабинете информатики в случае, если является заведующим учебным кабинетом.</w:t>
      </w:r>
      <w:r w:rsidRPr="007F1E62">
        <w:rPr>
          <w:rFonts w:ascii="Times New Roman" w:eastAsia="Times New Roman" w:hAnsi="Times New Roman" w:cs="Times New Roman"/>
          <w:color w:val="1E2120"/>
          <w:sz w:val="27"/>
          <w:szCs w:val="27"/>
          <w:lang w:eastAsia="ru-RU"/>
        </w:rPr>
        <w:br/>
        <w:t>6.9.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7F1E62">
        <w:rPr>
          <w:rFonts w:ascii="Times New Roman" w:eastAsia="Times New Roman" w:hAnsi="Times New Roman" w:cs="Times New Roman"/>
          <w:color w:val="1E2120"/>
          <w:sz w:val="27"/>
          <w:szCs w:val="27"/>
          <w:lang w:eastAsia="ru-RU"/>
        </w:rPr>
        <w:br/>
        <w:t>6.10. Информирует администрацию школы о возникших трудностях и проблемах в работе, о недостатках в обеспечении кабинета информатики, требований охраны труда и пожарной безопасности.</w:t>
      </w:r>
    </w:p>
    <w:p w:rsidR="007F1E62" w:rsidRPr="007F1E62" w:rsidRDefault="007F1E62" w:rsidP="007F1E62">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7F1E62">
        <w:rPr>
          <w:rFonts w:ascii="Times New Roman" w:eastAsia="Times New Roman" w:hAnsi="Times New Roman" w:cs="Times New Roman"/>
          <w:b/>
          <w:bCs/>
          <w:color w:val="1E2120"/>
          <w:sz w:val="30"/>
          <w:szCs w:val="30"/>
          <w:lang w:eastAsia="ru-RU"/>
        </w:rPr>
        <w:t>7. Заключительные положения</w:t>
      </w:r>
    </w:p>
    <w:p w:rsidR="007F1E62" w:rsidRPr="007F1E62" w:rsidRDefault="007F1E62" w:rsidP="007F1E62">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7F1E62">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7F1E62">
        <w:rPr>
          <w:rFonts w:ascii="Times New Roman" w:eastAsia="Times New Roman" w:hAnsi="Times New Roman" w:cs="Times New Roman"/>
          <w:color w:val="1E2120"/>
          <w:sz w:val="27"/>
          <w:szCs w:val="27"/>
          <w:lang w:eastAsia="ru-RU"/>
        </w:rPr>
        <w:br/>
        <w:t xml:space="preserve">7.3. Факт ознакомления учителя информатики с настоящей должностной </w:t>
      </w:r>
      <w:r w:rsidRPr="007F1E62">
        <w:rPr>
          <w:rFonts w:ascii="Times New Roman" w:eastAsia="Times New Roman" w:hAnsi="Times New Roman" w:cs="Times New Roman"/>
          <w:color w:val="1E2120"/>
          <w:sz w:val="27"/>
          <w:szCs w:val="27"/>
          <w:lang w:eastAsia="ru-RU"/>
        </w:rPr>
        <w:lastRenderedPageBreak/>
        <w:t>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_____________ /_______________________/</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7F1E62">
        <w:rPr>
          <w:rFonts w:ascii="inherit" w:eastAsia="Times New Roman" w:hAnsi="inherit" w:cs="Times New Roman"/>
          <w:i/>
          <w:iCs/>
          <w:color w:val="1E2120"/>
          <w:sz w:val="27"/>
          <w:szCs w:val="27"/>
          <w:bdr w:val="none" w:sz="0" w:space="0" w:color="auto" w:frame="1"/>
          <w:lang w:eastAsia="ru-RU"/>
        </w:rPr>
        <w:br/>
        <w:t>«___»__________202__г. _____________ /_______________________/</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7F1E62">
        <w:rPr>
          <w:rFonts w:ascii="Times New Roman" w:eastAsia="Times New Roman" w:hAnsi="Times New Roman" w:cs="Times New Roman"/>
          <w:color w:val="1E2120"/>
          <w:sz w:val="27"/>
          <w:szCs w:val="27"/>
          <w:lang w:eastAsia="ru-RU"/>
        </w:rPr>
        <w:t> </w:t>
      </w:r>
    </w:p>
    <w:p w:rsidR="007F1E62" w:rsidRPr="007F1E62"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BE606D" w:rsidRDefault="00BE606D"/>
    <w:sectPr w:rsidR="00BE60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0552A"/>
    <w:multiLevelType w:val="multilevel"/>
    <w:tmpl w:val="0E182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C414E8"/>
    <w:multiLevelType w:val="multilevel"/>
    <w:tmpl w:val="6D92D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AC4B8D"/>
    <w:multiLevelType w:val="multilevel"/>
    <w:tmpl w:val="544EB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D70602"/>
    <w:multiLevelType w:val="multilevel"/>
    <w:tmpl w:val="4C6AF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93D51D5"/>
    <w:multiLevelType w:val="multilevel"/>
    <w:tmpl w:val="2D044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AE55AE7"/>
    <w:multiLevelType w:val="multilevel"/>
    <w:tmpl w:val="55983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3468F7"/>
    <w:multiLevelType w:val="multilevel"/>
    <w:tmpl w:val="466C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97E4EA4"/>
    <w:multiLevelType w:val="multilevel"/>
    <w:tmpl w:val="43522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AC13473"/>
    <w:multiLevelType w:val="multilevel"/>
    <w:tmpl w:val="B7B2D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0B76F45"/>
    <w:multiLevelType w:val="multilevel"/>
    <w:tmpl w:val="F2F2E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8721C0"/>
    <w:multiLevelType w:val="multilevel"/>
    <w:tmpl w:val="0ABE5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10702B4"/>
    <w:multiLevelType w:val="multilevel"/>
    <w:tmpl w:val="E6781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E8E0CF4"/>
    <w:multiLevelType w:val="multilevel"/>
    <w:tmpl w:val="5CF23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6"/>
  </w:num>
  <w:num w:numId="4">
    <w:abstractNumId w:val="8"/>
  </w:num>
  <w:num w:numId="5">
    <w:abstractNumId w:val="7"/>
  </w:num>
  <w:num w:numId="6">
    <w:abstractNumId w:val="0"/>
  </w:num>
  <w:num w:numId="7">
    <w:abstractNumId w:val="10"/>
  </w:num>
  <w:num w:numId="8">
    <w:abstractNumId w:val="9"/>
  </w:num>
  <w:num w:numId="9">
    <w:abstractNumId w:val="12"/>
  </w:num>
  <w:num w:numId="10">
    <w:abstractNumId w:val="3"/>
  </w:num>
  <w:num w:numId="11">
    <w:abstractNumId w:val="5"/>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E62"/>
    <w:rsid w:val="007F1E62"/>
    <w:rsid w:val="00BE6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7FC4E"/>
  <w15:chartTrackingRefBased/>
  <w15:docId w15:val="{C87D6AD9-DADA-4EA9-879A-47D09401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7F1E6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F1E6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F1E6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F1E62"/>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F1E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F1E62"/>
    <w:rPr>
      <w:color w:val="0000FF"/>
      <w:u w:val="single"/>
    </w:rPr>
  </w:style>
  <w:style w:type="character" w:styleId="a5">
    <w:name w:val="Strong"/>
    <w:basedOn w:val="a0"/>
    <w:uiPriority w:val="22"/>
    <w:qFormat/>
    <w:rsid w:val="007F1E62"/>
    <w:rPr>
      <w:b/>
      <w:bCs/>
    </w:rPr>
  </w:style>
  <w:style w:type="character" w:customStyle="1" w:styleId="text-download">
    <w:name w:val="text-download"/>
    <w:basedOn w:val="a0"/>
    <w:rsid w:val="007F1E62"/>
  </w:style>
  <w:style w:type="character" w:styleId="a6">
    <w:name w:val="Emphasis"/>
    <w:basedOn w:val="a0"/>
    <w:uiPriority w:val="20"/>
    <w:qFormat/>
    <w:rsid w:val="007F1E62"/>
    <w:rPr>
      <w:i/>
      <w:iCs/>
    </w:rPr>
  </w:style>
  <w:style w:type="character" w:customStyle="1" w:styleId="uscl-over-counter">
    <w:name w:val="uscl-over-counter"/>
    <w:basedOn w:val="a0"/>
    <w:rsid w:val="007F1E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325169">
      <w:bodyDiv w:val="1"/>
      <w:marLeft w:val="0"/>
      <w:marRight w:val="0"/>
      <w:marTop w:val="0"/>
      <w:marBottom w:val="0"/>
      <w:divBdr>
        <w:top w:val="none" w:sz="0" w:space="0" w:color="auto"/>
        <w:left w:val="none" w:sz="0" w:space="0" w:color="auto"/>
        <w:bottom w:val="none" w:sz="0" w:space="0" w:color="auto"/>
        <w:right w:val="none" w:sz="0" w:space="0" w:color="auto"/>
      </w:divBdr>
      <w:divsChild>
        <w:div w:id="325208078">
          <w:marLeft w:val="0"/>
          <w:marRight w:val="0"/>
          <w:marTop w:val="0"/>
          <w:marBottom w:val="0"/>
          <w:divBdr>
            <w:top w:val="none" w:sz="0" w:space="0" w:color="auto"/>
            <w:left w:val="none" w:sz="0" w:space="0" w:color="auto"/>
            <w:bottom w:val="none" w:sz="0" w:space="0" w:color="auto"/>
            <w:right w:val="none" w:sz="0" w:space="0" w:color="auto"/>
          </w:divBdr>
          <w:divsChild>
            <w:div w:id="1118569236">
              <w:marLeft w:val="0"/>
              <w:marRight w:val="0"/>
              <w:marTop w:val="0"/>
              <w:marBottom w:val="0"/>
              <w:divBdr>
                <w:top w:val="none" w:sz="0" w:space="0" w:color="auto"/>
                <w:left w:val="none" w:sz="0" w:space="0" w:color="auto"/>
                <w:bottom w:val="none" w:sz="0" w:space="0" w:color="auto"/>
                <w:right w:val="none" w:sz="0" w:space="0" w:color="auto"/>
              </w:divBdr>
              <w:divsChild>
                <w:div w:id="1143888253">
                  <w:marLeft w:val="0"/>
                  <w:marRight w:val="0"/>
                  <w:marTop w:val="0"/>
                  <w:marBottom w:val="0"/>
                  <w:divBdr>
                    <w:top w:val="none" w:sz="0" w:space="0" w:color="auto"/>
                    <w:left w:val="none" w:sz="0" w:space="0" w:color="auto"/>
                    <w:bottom w:val="none" w:sz="0" w:space="0" w:color="auto"/>
                    <w:right w:val="none" w:sz="0" w:space="0" w:color="auto"/>
                  </w:divBdr>
                  <w:divsChild>
                    <w:div w:id="2054306395">
                      <w:marLeft w:val="0"/>
                      <w:marRight w:val="0"/>
                      <w:marTop w:val="0"/>
                      <w:marBottom w:val="0"/>
                      <w:divBdr>
                        <w:top w:val="none" w:sz="0" w:space="0" w:color="auto"/>
                        <w:left w:val="none" w:sz="0" w:space="0" w:color="auto"/>
                        <w:bottom w:val="none" w:sz="0" w:space="0" w:color="auto"/>
                        <w:right w:val="none" w:sz="0" w:space="0" w:color="auto"/>
                      </w:divBdr>
                      <w:divsChild>
                        <w:div w:id="1468354218">
                          <w:marLeft w:val="0"/>
                          <w:marRight w:val="0"/>
                          <w:marTop w:val="0"/>
                          <w:marBottom w:val="0"/>
                          <w:divBdr>
                            <w:top w:val="none" w:sz="0" w:space="0" w:color="auto"/>
                            <w:left w:val="none" w:sz="0" w:space="0" w:color="auto"/>
                            <w:bottom w:val="none" w:sz="0" w:space="0" w:color="auto"/>
                            <w:right w:val="none" w:sz="0" w:space="0" w:color="auto"/>
                          </w:divBdr>
                          <w:divsChild>
                            <w:div w:id="1891764544">
                              <w:marLeft w:val="0"/>
                              <w:marRight w:val="0"/>
                              <w:marTop w:val="0"/>
                              <w:marBottom w:val="0"/>
                              <w:divBdr>
                                <w:top w:val="none" w:sz="0" w:space="0" w:color="auto"/>
                                <w:left w:val="none" w:sz="0" w:space="0" w:color="auto"/>
                                <w:bottom w:val="none" w:sz="0" w:space="0" w:color="auto"/>
                                <w:right w:val="none" w:sz="0" w:space="0" w:color="auto"/>
                              </w:divBdr>
                              <w:divsChild>
                                <w:div w:id="1143424559">
                                  <w:marLeft w:val="0"/>
                                  <w:marRight w:val="0"/>
                                  <w:marTop w:val="0"/>
                                  <w:marBottom w:val="0"/>
                                  <w:divBdr>
                                    <w:top w:val="none" w:sz="0" w:space="0" w:color="auto"/>
                                    <w:left w:val="none" w:sz="0" w:space="0" w:color="auto"/>
                                    <w:bottom w:val="none" w:sz="0" w:space="0" w:color="auto"/>
                                    <w:right w:val="none" w:sz="0" w:space="0" w:color="auto"/>
                                  </w:divBdr>
                                  <w:divsChild>
                                    <w:div w:id="618609999">
                                      <w:marLeft w:val="0"/>
                                      <w:marRight w:val="0"/>
                                      <w:marTop w:val="0"/>
                                      <w:marBottom w:val="0"/>
                                      <w:divBdr>
                                        <w:top w:val="none" w:sz="0" w:space="0" w:color="auto"/>
                                        <w:left w:val="none" w:sz="0" w:space="0" w:color="auto"/>
                                        <w:bottom w:val="none" w:sz="0" w:space="0" w:color="auto"/>
                                        <w:right w:val="none" w:sz="0" w:space="0" w:color="auto"/>
                                      </w:divBdr>
                                    </w:div>
                                  </w:divsChild>
                                </w:div>
                                <w:div w:id="250891491">
                                  <w:marLeft w:val="0"/>
                                  <w:marRight w:val="0"/>
                                  <w:marTop w:val="0"/>
                                  <w:marBottom w:val="0"/>
                                  <w:divBdr>
                                    <w:top w:val="none" w:sz="0" w:space="0" w:color="auto"/>
                                    <w:left w:val="none" w:sz="0" w:space="0" w:color="auto"/>
                                    <w:bottom w:val="none" w:sz="0" w:space="0" w:color="auto"/>
                                    <w:right w:val="none" w:sz="0" w:space="0" w:color="auto"/>
                                  </w:divBdr>
                                  <w:divsChild>
                                    <w:div w:id="149448458">
                                      <w:marLeft w:val="0"/>
                                      <w:marRight w:val="0"/>
                                      <w:marTop w:val="0"/>
                                      <w:marBottom w:val="0"/>
                                      <w:divBdr>
                                        <w:top w:val="none" w:sz="0" w:space="0" w:color="auto"/>
                                        <w:left w:val="none" w:sz="0" w:space="0" w:color="auto"/>
                                        <w:bottom w:val="none" w:sz="0" w:space="0" w:color="auto"/>
                                        <w:right w:val="none" w:sz="0" w:space="0" w:color="auto"/>
                                      </w:divBdr>
                                    </w:div>
                                  </w:divsChild>
                                </w:div>
                                <w:div w:id="929696680">
                                  <w:marLeft w:val="0"/>
                                  <w:marRight w:val="0"/>
                                  <w:marTop w:val="0"/>
                                  <w:marBottom w:val="0"/>
                                  <w:divBdr>
                                    <w:top w:val="none" w:sz="0" w:space="0" w:color="auto"/>
                                    <w:left w:val="none" w:sz="0" w:space="0" w:color="auto"/>
                                    <w:bottom w:val="none" w:sz="0" w:space="0" w:color="auto"/>
                                    <w:right w:val="none" w:sz="0" w:space="0" w:color="auto"/>
                                  </w:divBdr>
                                  <w:divsChild>
                                    <w:div w:id="1618365030">
                                      <w:marLeft w:val="0"/>
                                      <w:marRight w:val="0"/>
                                      <w:marTop w:val="0"/>
                                      <w:marBottom w:val="0"/>
                                      <w:divBdr>
                                        <w:top w:val="none" w:sz="0" w:space="0" w:color="auto"/>
                                        <w:left w:val="none" w:sz="0" w:space="0" w:color="auto"/>
                                        <w:bottom w:val="none" w:sz="0" w:space="0" w:color="auto"/>
                                        <w:right w:val="none" w:sz="0" w:space="0" w:color="auto"/>
                                      </w:divBdr>
                                    </w:div>
                                  </w:divsChild>
                                </w:div>
                                <w:div w:id="490222854">
                                  <w:marLeft w:val="0"/>
                                  <w:marRight w:val="0"/>
                                  <w:marTop w:val="0"/>
                                  <w:marBottom w:val="0"/>
                                  <w:divBdr>
                                    <w:top w:val="none" w:sz="0" w:space="0" w:color="auto"/>
                                    <w:left w:val="none" w:sz="0" w:space="0" w:color="auto"/>
                                    <w:bottom w:val="none" w:sz="0" w:space="0" w:color="auto"/>
                                    <w:right w:val="none" w:sz="0" w:space="0" w:color="auto"/>
                                  </w:divBdr>
                                  <w:divsChild>
                                    <w:div w:id="263611313">
                                      <w:marLeft w:val="0"/>
                                      <w:marRight w:val="0"/>
                                      <w:marTop w:val="0"/>
                                      <w:marBottom w:val="0"/>
                                      <w:divBdr>
                                        <w:top w:val="none" w:sz="0" w:space="0" w:color="auto"/>
                                        <w:left w:val="none" w:sz="0" w:space="0" w:color="auto"/>
                                        <w:bottom w:val="none" w:sz="0" w:space="0" w:color="auto"/>
                                        <w:right w:val="none" w:sz="0" w:space="0" w:color="auto"/>
                                      </w:divBdr>
                                    </w:div>
                                  </w:divsChild>
                                </w:div>
                                <w:div w:id="1667054293">
                                  <w:marLeft w:val="0"/>
                                  <w:marRight w:val="0"/>
                                  <w:marTop w:val="0"/>
                                  <w:marBottom w:val="0"/>
                                  <w:divBdr>
                                    <w:top w:val="none" w:sz="0" w:space="0" w:color="auto"/>
                                    <w:left w:val="none" w:sz="0" w:space="0" w:color="auto"/>
                                    <w:bottom w:val="none" w:sz="0" w:space="0" w:color="auto"/>
                                    <w:right w:val="none" w:sz="0" w:space="0" w:color="auto"/>
                                  </w:divBdr>
                                  <w:divsChild>
                                    <w:div w:id="1120682655">
                                      <w:marLeft w:val="0"/>
                                      <w:marRight w:val="0"/>
                                      <w:marTop w:val="0"/>
                                      <w:marBottom w:val="0"/>
                                      <w:divBdr>
                                        <w:top w:val="none" w:sz="0" w:space="0" w:color="auto"/>
                                        <w:left w:val="none" w:sz="0" w:space="0" w:color="auto"/>
                                        <w:bottom w:val="none" w:sz="0" w:space="0" w:color="auto"/>
                                        <w:right w:val="none" w:sz="0" w:space="0" w:color="auto"/>
                                      </w:divBdr>
                                    </w:div>
                                  </w:divsChild>
                                </w:div>
                                <w:div w:id="520322653">
                                  <w:marLeft w:val="0"/>
                                  <w:marRight w:val="0"/>
                                  <w:marTop w:val="0"/>
                                  <w:marBottom w:val="0"/>
                                  <w:divBdr>
                                    <w:top w:val="none" w:sz="0" w:space="0" w:color="auto"/>
                                    <w:left w:val="none" w:sz="0" w:space="0" w:color="auto"/>
                                    <w:bottom w:val="none" w:sz="0" w:space="0" w:color="auto"/>
                                    <w:right w:val="none" w:sz="0" w:space="0" w:color="auto"/>
                                  </w:divBdr>
                                  <w:divsChild>
                                    <w:div w:id="610631640">
                                      <w:marLeft w:val="0"/>
                                      <w:marRight w:val="0"/>
                                      <w:marTop w:val="0"/>
                                      <w:marBottom w:val="0"/>
                                      <w:divBdr>
                                        <w:top w:val="none" w:sz="0" w:space="0" w:color="auto"/>
                                        <w:left w:val="none" w:sz="0" w:space="0" w:color="auto"/>
                                        <w:bottom w:val="none" w:sz="0" w:space="0" w:color="auto"/>
                                        <w:right w:val="none" w:sz="0" w:space="0" w:color="auto"/>
                                      </w:divBdr>
                                    </w:div>
                                  </w:divsChild>
                                </w:div>
                                <w:div w:id="1609391869">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030423253">
                                  <w:marLeft w:val="0"/>
                                  <w:marRight w:val="0"/>
                                  <w:marTop w:val="0"/>
                                  <w:marBottom w:val="0"/>
                                  <w:divBdr>
                                    <w:top w:val="none" w:sz="0" w:space="0" w:color="auto"/>
                                    <w:left w:val="none" w:sz="0" w:space="0" w:color="auto"/>
                                    <w:bottom w:val="none" w:sz="0" w:space="0" w:color="auto"/>
                                    <w:right w:val="none" w:sz="0" w:space="0" w:color="auto"/>
                                  </w:divBdr>
                                </w:div>
                                <w:div w:id="798766767">
                                  <w:marLeft w:val="0"/>
                                  <w:marRight w:val="0"/>
                                  <w:marTop w:val="0"/>
                                  <w:marBottom w:val="0"/>
                                  <w:divBdr>
                                    <w:top w:val="none" w:sz="0" w:space="0" w:color="auto"/>
                                    <w:left w:val="none" w:sz="0" w:space="0" w:color="auto"/>
                                    <w:bottom w:val="none" w:sz="0" w:space="0" w:color="auto"/>
                                    <w:right w:val="none" w:sz="0" w:space="0" w:color="auto"/>
                                  </w:divBdr>
                                  <w:divsChild>
                                    <w:div w:id="1107508743">
                                      <w:marLeft w:val="0"/>
                                      <w:marRight w:val="0"/>
                                      <w:marTop w:val="0"/>
                                      <w:marBottom w:val="0"/>
                                      <w:divBdr>
                                        <w:top w:val="none" w:sz="0" w:space="0" w:color="auto"/>
                                        <w:left w:val="none" w:sz="0" w:space="0" w:color="auto"/>
                                        <w:bottom w:val="none" w:sz="0" w:space="0" w:color="auto"/>
                                        <w:right w:val="none" w:sz="0" w:space="0" w:color="auto"/>
                                      </w:divBdr>
                                      <w:divsChild>
                                        <w:div w:id="312098532">
                                          <w:marLeft w:val="0"/>
                                          <w:marRight w:val="0"/>
                                          <w:marTop w:val="0"/>
                                          <w:marBottom w:val="0"/>
                                          <w:divBdr>
                                            <w:top w:val="none" w:sz="0" w:space="0" w:color="auto"/>
                                            <w:left w:val="none" w:sz="0" w:space="0" w:color="auto"/>
                                            <w:bottom w:val="none" w:sz="0" w:space="0" w:color="auto"/>
                                            <w:right w:val="none" w:sz="0" w:space="0" w:color="auto"/>
                                          </w:divBdr>
                                          <w:divsChild>
                                            <w:div w:id="1353342983">
                                              <w:marLeft w:val="0"/>
                                              <w:marRight w:val="0"/>
                                              <w:marTop w:val="0"/>
                                              <w:marBottom w:val="0"/>
                                              <w:divBdr>
                                                <w:top w:val="none" w:sz="0" w:space="0" w:color="auto"/>
                                                <w:left w:val="none" w:sz="0" w:space="0" w:color="auto"/>
                                                <w:bottom w:val="none" w:sz="0" w:space="0" w:color="auto"/>
                                                <w:right w:val="none" w:sz="0" w:space="0" w:color="auto"/>
                                              </w:divBdr>
                                              <w:divsChild>
                                                <w:div w:id="571814487">
                                                  <w:marLeft w:val="0"/>
                                                  <w:marRight w:val="0"/>
                                                  <w:marTop w:val="0"/>
                                                  <w:marBottom w:val="0"/>
                                                  <w:divBdr>
                                                    <w:top w:val="none" w:sz="0" w:space="0" w:color="auto"/>
                                                    <w:left w:val="none" w:sz="0" w:space="0" w:color="auto"/>
                                                    <w:bottom w:val="none" w:sz="0" w:space="0" w:color="auto"/>
                                                    <w:right w:val="none" w:sz="0" w:space="0" w:color="auto"/>
                                                  </w:divBdr>
                                                  <w:divsChild>
                                                    <w:div w:id="74923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39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6032</Words>
  <Characters>34384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2022-09-14T08:21:00Z</dcterms:created>
  <dcterms:modified xsi:type="dcterms:W3CDTF">2022-09-14T08:24:00Z</dcterms:modified>
</cp:coreProperties>
</file>